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15B" w:rsidRPr="00364DD1" w:rsidRDefault="008D7E8F" w:rsidP="00B43478">
      <w:pPr>
        <w:spacing w:before="100" w:beforeAutospacing="1" w:after="100" w:afterAutospacing="1"/>
        <w:ind w:firstLine="360"/>
        <w:jc w:val="center"/>
        <w:outlineLvl w:val="0"/>
        <w:rPr>
          <w:rFonts w:ascii="Arial" w:hAnsi="Arial" w:cs="Arial"/>
          <w:b/>
          <w:bCs/>
          <w:kern w:val="36"/>
          <w:sz w:val="32"/>
          <w:szCs w:val="32"/>
          <w:lang w:eastAsia="en-AU"/>
        </w:rPr>
      </w:pPr>
      <w:r>
        <w:rPr>
          <w:rFonts w:ascii="Arial" w:hAnsi="Arial" w:cs="Arial"/>
          <w:b/>
          <w:bCs/>
          <w:kern w:val="36"/>
          <w:sz w:val="32"/>
          <w:szCs w:val="32"/>
          <w:lang w:eastAsia="en-AU"/>
        </w:rPr>
        <w:t xml:space="preserve">Information </w:t>
      </w:r>
      <w:r w:rsidR="008C3F84">
        <w:rPr>
          <w:rFonts w:ascii="Arial" w:hAnsi="Arial" w:cs="Arial"/>
          <w:b/>
          <w:bCs/>
          <w:kern w:val="36"/>
          <w:sz w:val="32"/>
          <w:szCs w:val="32"/>
          <w:lang w:eastAsia="en-AU"/>
        </w:rPr>
        <w:t xml:space="preserve">for a </w:t>
      </w:r>
      <w:r>
        <w:rPr>
          <w:rFonts w:ascii="Arial" w:hAnsi="Arial" w:cs="Arial"/>
          <w:b/>
          <w:bCs/>
          <w:kern w:val="36"/>
          <w:sz w:val="32"/>
          <w:szCs w:val="32"/>
          <w:lang w:eastAsia="en-AU"/>
        </w:rPr>
        <w:br/>
        <w:t xml:space="preserve"> PC8 Passport Application form </w:t>
      </w:r>
    </w:p>
    <w:p w:rsidR="008C3F84" w:rsidRDefault="00090C82" w:rsidP="008C3F84">
      <w:pPr>
        <w:spacing w:before="100" w:beforeAutospacing="1" w:after="100" w:afterAutospacing="1"/>
        <w:jc w:val="center"/>
        <w:rPr>
          <w:rFonts w:ascii="Arial" w:hAnsi="Arial" w:cs="Arial"/>
          <w:sz w:val="22"/>
          <w:szCs w:val="22"/>
          <w:lang w:eastAsia="en-AU"/>
        </w:rPr>
      </w:pPr>
      <w:r w:rsidRPr="002C4A8B">
        <w:rPr>
          <w:rFonts w:ascii="Arial" w:hAnsi="Arial" w:cs="Arial"/>
          <w:b/>
          <w:sz w:val="22"/>
          <w:szCs w:val="22"/>
          <w:lang w:eastAsia="en-AU"/>
        </w:rPr>
        <w:t>Completing an application form</w:t>
      </w:r>
      <w:r w:rsidR="008C3F84" w:rsidRPr="008C3F84">
        <w:rPr>
          <w:rFonts w:ascii="Arial" w:hAnsi="Arial" w:cs="Arial"/>
          <w:sz w:val="22"/>
          <w:szCs w:val="22"/>
          <w:lang w:eastAsia="en-AU"/>
        </w:rPr>
        <w:t xml:space="preserve"> </w:t>
      </w:r>
      <w:r w:rsidR="008C3F84">
        <w:rPr>
          <w:rFonts w:ascii="Arial" w:hAnsi="Arial" w:cs="Arial"/>
          <w:sz w:val="22"/>
          <w:szCs w:val="22"/>
          <w:lang w:eastAsia="en-AU"/>
        </w:rPr>
        <w:br/>
      </w:r>
    </w:p>
    <w:p w:rsidR="008C3F84" w:rsidRDefault="008C3F84" w:rsidP="008C3F84">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PC8 application form is used when you apply for a first passport, an emergency passport, a concurrent passport; replace your damaged passport and also when you renew your normal passport</w:t>
      </w:r>
      <w:r w:rsidR="00C611E2">
        <w:rPr>
          <w:rFonts w:ascii="Arial" w:hAnsi="Arial" w:cs="Arial"/>
          <w:sz w:val="22"/>
          <w:szCs w:val="22"/>
          <w:lang w:eastAsia="en-AU"/>
        </w:rPr>
        <w:t xml:space="preserve"> when this one has expired over 3 years.</w:t>
      </w:r>
    </w:p>
    <w:p w:rsidR="008C3F84" w:rsidRDefault="008C3F84" w:rsidP="00090C82">
      <w:pPr>
        <w:spacing w:before="100" w:beforeAutospacing="1" w:after="100" w:afterAutospacing="1"/>
        <w:rPr>
          <w:rFonts w:ascii="Arial" w:hAnsi="Arial" w:cs="Arial"/>
          <w:sz w:val="22"/>
          <w:szCs w:val="22"/>
          <w:lang w:eastAsia="zh-CN"/>
        </w:rPr>
      </w:pPr>
      <w:proofErr w:type="gramStart"/>
      <w:r w:rsidRPr="008C3F84">
        <w:rPr>
          <w:rFonts w:ascii="Arial" w:hAnsi="Arial" w:cs="Arial"/>
          <w:i/>
          <w:sz w:val="22"/>
          <w:szCs w:val="22"/>
          <w:lang w:eastAsia="en-AU"/>
        </w:rPr>
        <w:t>Completing your application electronically.</w:t>
      </w:r>
      <w:proofErr w:type="gramEnd"/>
      <w:r w:rsidRPr="008C3F84">
        <w:rPr>
          <w:rFonts w:ascii="Arial" w:hAnsi="Arial" w:cs="Arial"/>
          <w:i/>
          <w:sz w:val="22"/>
          <w:szCs w:val="22"/>
          <w:lang w:eastAsia="en-AU"/>
        </w:rPr>
        <w:t xml:space="preserve"> </w:t>
      </w:r>
      <w:r>
        <w:rPr>
          <w:rFonts w:ascii="Arial" w:hAnsi="Arial" w:cs="Arial"/>
          <w:i/>
          <w:sz w:val="22"/>
          <w:szCs w:val="22"/>
          <w:lang w:eastAsia="en-AU"/>
        </w:rPr>
        <w:br/>
      </w:r>
      <w:r w:rsidR="00090C82" w:rsidRPr="002C4A8B">
        <w:rPr>
          <w:rFonts w:ascii="Arial" w:hAnsi="Arial" w:cs="Arial"/>
          <w:sz w:val="22"/>
          <w:szCs w:val="22"/>
          <w:lang w:eastAsia="zh-CN"/>
        </w:rPr>
        <w:t xml:space="preserve">Only completed applications can be printed </w:t>
      </w:r>
      <w:r>
        <w:rPr>
          <w:rFonts w:ascii="Arial" w:hAnsi="Arial" w:cs="Arial"/>
          <w:sz w:val="22"/>
          <w:szCs w:val="22"/>
          <w:lang w:eastAsia="zh-CN"/>
        </w:rPr>
        <w:t>(</w:t>
      </w:r>
      <w:r w:rsidRPr="002C4A8B">
        <w:rPr>
          <w:rFonts w:ascii="Arial" w:hAnsi="Arial" w:cs="Arial"/>
          <w:sz w:val="22"/>
          <w:szCs w:val="22"/>
          <w:lang w:eastAsia="zh-CN"/>
        </w:rPr>
        <w:t>in black or in colour</w:t>
      </w:r>
      <w:r>
        <w:rPr>
          <w:rFonts w:ascii="Arial" w:hAnsi="Arial" w:cs="Arial"/>
          <w:sz w:val="22"/>
          <w:szCs w:val="22"/>
          <w:lang w:eastAsia="zh-CN"/>
        </w:rPr>
        <w:t>)</w:t>
      </w:r>
      <w:r w:rsidRPr="002C4A8B">
        <w:rPr>
          <w:rFonts w:ascii="Arial" w:hAnsi="Arial" w:cs="Arial"/>
          <w:sz w:val="22"/>
          <w:szCs w:val="22"/>
          <w:lang w:eastAsia="zh-CN"/>
        </w:rPr>
        <w:t xml:space="preserve"> </w:t>
      </w:r>
      <w:r w:rsidR="00090C82" w:rsidRPr="002C4A8B">
        <w:rPr>
          <w:rFonts w:ascii="Arial" w:hAnsi="Arial" w:cs="Arial"/>
          <w:sz w:val="22"/>
          <w:szCs w:val="22"/>
          <w:lang w:eastAsia="zh-CN"/>
        </w:rPr>
        <w:t xml:space="preserve">from the website </w:t>
      </w:r>
      <w:hyperlink r:id="rId8" w:history="1">
        <w:r w:rsidR="001C62BD" w:rsidRPr="009C7FE7">
          <w:rPr>
            <w:rStyle w:val="Hyperlink"/>
            <w:rFonts w:ascii="Arial" w:hAnsi="Arial" w:cs="Arial"/>
            <w:sz w:val="22"/>
            <w:szCs w:val="22"/>
            <w:lang w:eastAsia="zh-CN"/>
          </w:rPr>
          <w:t>www.passports.gov.au</w:t>
        </w:r>
      </w:hyperlink>
      <w:r w:rsidR="001C62BD">
        <w:rPr>
          <w:rStyle w:val="Hyperlink"/>
          <w:rFonts w:ascii="Arial" w:hAnsi="Arial" w:cs="Arial"/>
          <w:color w:val="auto"/>
          <w:sz w:val="22"/>
          <w:szCs w:val="22"/>
          <w:u w:val="none"/>
          <w:lang w:eastAsia="zh-CN"/>
        </w:rPr>
        <w:t xml:space="preserve"> </w:t>
      </w:r>
      <w:r w:rsidR="00CD31C0" w:rsidRPr="00F21BE0">
        <w:rPr>
          <w:rStyle w:val="Hyperlink"/>
          <w:rFonts w:ascii="Arial" w:hAnsi="Arial" w:cs="Arial"/>
          <w:color w:val="auto"/>
          <w:sz w:val="22"/>
          <w:szCs w:val="22"/>
          <w:u w:val="none"/>
          <w:lang w:eastAsia="zh-CN"/>
        </w:rPr>
        <w:t xml:space="preserve">It is not possible to print a blank </w:t>
      </w:r>
      <w:proofErr w:type="gramStart"/>
      <w:r w:rsidR="00CD31C0" w:rsidRPr="00F21BE0">
        <w:rPr>
          <w:rStyle w:val="Hyperlink"/>
          <w:rFonts w:ascii="Arial" w:hAnsi="Arial" w:cs="Arial"/>
          <w:color w:val="auto"/>
          <w:sz w:val="22"/>
          <w:szCs w:val="22"/>
          <w:u w:val="none"/>
          <w:lang w:eastAsia="zh-CN"/>
        </w:rPr>
        <w:t>form .</w:t>
      </w:r>
      <w:proofErr w:type="gramEnd"/>
      <w:r w:rsidR="00CD31C0" w:rsidRPr="00F21BE0">
        <w:rPr>
          <w:rStyle w:val="Hyperlink"/>
          <w:rFonts w:ascii="Arial" w:hAnsi="Arial" w:cs="Arial"/>
          <w:color w:val="auto"/>
          <w:sz w:val="22"/>
          <w:szCs w:val="22"/>
          <w:u w:val="none"/>
          <w:lang w:eastAsia="zh-CN"/>
        </w:rPr>
        <w:t xml:space="preserve"> Simply answer the questions on the web site and print the completed form at the end of the procedure.</w:t>
      </w:r>
      <w:r w:rsidRPr="002A1FE5">
        <w:rPr>
          <w:rFonts w:ascii="Arial" w:hAnsi="Arial" w:cs="Arial"/>
          <w:sz w:val="22"/>
          <w:szCs w:val="22"/>
          <w:lang w:eastAsia="zh-CN"/>
        </w:rPr>
        <w:br/>
      </w:r>
      <w:r>
        <w:rPr>
          <w:rFonts w:ascii="Arial" w:hAnsi="Arial" w:cs="Arial"/>
          <w:sz w:val="22"/>
          <w:szCs w:val="22"/>
          <w:lang w:eastAsia="zh-CN"/>
        </w:rPr>
        <w:br/>
      </w:r>
      <w:r w:rsidRPr="002C4A8B">
        <w:rPr>
          <w:rFonts w:ascii="Arial" w:hAnsi="Arial" w:cs="Arial"/>
          <w:sz w:val="22"/>
          <w:szCs w:val="22"/>
          <w:lang w:eastAsia="zh-CN"/>
        </w:rPr>
        <w:t>If you completed the application form online, you can amend the form and re-print the relevant page</w:t>
      </w:r>
      <w:r w:rsidR="00CD31C0">
        <w:rPr>
          <w:rFonts w:ascii="Arial" w:hAnsi="Arial" w:cs="Arial"/>
          <w:sz w:val="22"/>
          <w:szCs w:val="22"/>
          <w:lang w:eastAsia="zh-CN"/>
        </w:rPr>
        <w:t xml:space="preserve"> by using the provided access code</w:t>
      </w:r>
      <w:r w:rsidR="002A1FE5">
        <w:rPr>
          <w:rFonts w:ascii="Arial" w:hAnsi="Arial" w:cs="Arial"/>
          <w:sz w:val="22"/>
          <w:szCs w:val="22"/>
          <w:lang w:eastAsia="zh-CN"/>
        </w:rPr>
        <w:t>.</w:t>
      </w:r>
      <w:r>
        <w:rPr>
          <w:rFonts w:ascii="Arial" w:hAnsi="Arial" w:cs="Arial"/>
          <w:sz w:val="22"/>
          <w:szCs w:val="22"/>
          <w:lang w:eastAsia="zh-CN"/>
        </w:rPr>
        <w:br/>
      </w:r>
      <w:r w:rsidR="002A1FE5">
        <w:rPr>
          <w:rFonts w:ascii="Arial" w:hAnsi="Arial" w:cs="Arial"/>
          <w:sz w:val="22"/>
          <w:szCs w:val="22"/>
          <w:lang w:eastAsia="zh-CN"/>
        </w:rPr>
        <w:br/>
      </w:r>
      <w:r w:rsidR="00CD31C0">
        <w:rPr>
          <w:rFonts w:ascii="Arial" w:hAnsi="Arial" w:cs="Arial"/>
          <w:sz w:val="22"/>
          <w:szCs w:val="22"/>
          <w:lang w:eastAsia="zh-CN"/>
        </w:rPr>
        <w:t>A blank application form can be requested via the same passport website</w:t>
      </w:r>
      <w:r w:rsidR="002A1FE5">
        <w:rPr>
          <w:rFonts w:ascii="Arial" w:hAnsi="Arial" w:cs="Arial"/>
          <w:sz w:val="22"/>
          <w:szCs w:val="22"/>
          <w:lang w:eastAsia="zh-CN"/>
        </w:rPr>
        <w:t xml:space="preserve"> </w:t>
      </w:r>
      <w:hyperlink r:id="rId9" w:history="1">
        <w:r w:rsidR="002A1FE5" w:rsidRPr="00324C65">
          <w:rPr>
            <w:rStyle w:val="Hyperlink"/>
            <w:rFonts w:ascii="Arial" w:hAnsi="Arial" w:cs="Arial"/>
            <w:sz w:val="22"/>
            <w:szCs w:val="22"/>
            <w:lang w:eastAsia="zh-CN"/>
          </w:rPr>
          <w:t>www.passports.gov.au</w:t>
        </w:r>
      </w:hyperlink>
      <w:r w:rsidR="002A1FE5">
        <w:rPr>
          <w:rFonts w:ascii="Arial" w:hAnsi="Arial" w:cs="Arial"/>
          <w:sz w:val="22"/>
          <w:szCs w:val="22"/>
          <w:lang w:eastAsia="zh-CN"/>
        </w:rPr>
        <w:t xml:space="preserve"> </w:t>
      </w:r>
      <w:r w:rsidR="00CD31C0">
        <w:rPr>
          <w:rFonts w:ascii="Arial" w:hAnsi="Arial" w:cs="Arial"/>
          <w:sz w:val="22"/>
          <w:szCs w:val="22"/>
          <w:lang w:eastAsia="zh-CN"/>
        </w:rPr>
        <w:t>if you are unable to complete the application form on-line.</w:t>
      </w:r>
    </w:p>
    <w:p w:rsidR="00A92463" w:rsidRDefault="008C3F84" w:rsidP="00A92463">
      <w:pPr>
        <w:spacing w:before="100" w:beforeAutospacing="1" w:after="100" w:afterAutospacing="1"/>
        <w:rPr>
          <w:rFonts w:ascii="Arial" w:hAnsi="Arial" w:cs="Arial"/>
          <w:sz w:val="22"/>
          <w:szCs w:val="22"/>
          <w:lang w:eastAsia="en-AU"/>
        </w:rPr>
      </w:pPr>
      <w:r>
        <w:rPr>
          <w:rFonts w:ascii="Arial" w:hAnsi="Arial" w:cs="Arial"/>
          <w:sz w:val="22"/>
          <w:szCs w:val="22"/>
          <w:lang w:eastAsia="en-AU"/>
        </w:rPr>
        <w:t xml:space="preserve">Please use a </w:t>
      </w:r>
      <w:r w:rsidRPr="002C4A8B">
        <w:rPr>
          <w:rFonts w:ascii="Arial" w:hAnsi="Arial" w:cs="Arial"/>
          <w:b/>
          <w:bCs/>
          <w:sz w:val="22"/>
          <w:szCs w:val="22"/>
          <w:lang w:eastAsia="en-AU"/>
        </w:rPr>
        <w:t xml:space="preserve">black </w:t>
      </w:r>
      <w:r w:rsidRPr="002C4A8B">
        <w:rPr>
          <w:rFonts w:ascii="Arial" w:hAnsi="Arial" w:cs="Arial"/>
          <w:bCs/>
          <w:sz w:val="22"/>
          <w:szCs w:val="22"/>
          <w:lang w:eastAsia="en-AU"/>
        </w:rPr>
        <w:t>pen</w:t>
      </w:r>
      <w:r>
        <w:rPr>
          <w:rFonts w:ascii="Arial" w:hAnsi="Arial" w:cs="Arial"/>
          <w:sz w:val="22"/>
          <w:szCs w:val="22"/>
          <w:lang w:eastAsia="en-AU"/>
        </w:rPr>
        <w:t xml:space="preserve"> </w:t>
      </w:r>
      <w:r w:rsidR="000D69B1">
        <w:rPr>
          <w:rFonts w:ascii="Arial" w:hAnsi="Arial" w:cs="Arial"/>
          <w:sz w:val="22"/>
          <w:szCs w:val="22"/>
          <w:lang w:eastAsia="en-AU"/>
        </w:rPr>
        <w:t xml:space="preserve">and </w:t>
      </w:r>
      <w:r>
        <w:rPr>
          <w:rFonts w:ascii="Arial" w:hAnsi="Arial" w:cs="Arial"/>
          <w:sz w:val="22"/>
          <w:szCs w:val="22"/>
          <w:lang w:eastAsia="en-AU"/>
        </w:rPr>
        <w:t>n</w:t>
      </w:r>
      <w:r w:rsidR="00090C82" w:rsidRPr="002C4A8B">
        <w:rPr>
          <w:rFonts w:ascii="Arial" w:hAnsi="Arial" w:cs="Arial"/>
          <w:sz w:val="22"/>
          <w:szCs w:val="22"/>
          <w:lang w:eastAsia="zh-CN"/>
        </w:rPr>
        <w:t xml:space="preserve">ever use correction fluid or similar products on a passport application form as it will invalidate that section of the form. You will have to complete another form. </w:t>
      </w:r>
      <w:r w:rsidR="00090C82" w:rsidRPr="002C4A8B">
        <w:rPr>
          <w:rFonts w:ascii="Arial" w:hAnsi="Arial" w:cs="Arial"/>
          <w:sz w:val="22"/>
          <w:szCs w:val="22"/>
          <w:lang w:eastAsia="zh-CN"/>
        </w:rPr>
        <w:br/>
      </w:r>
      <w:r w:rsidR="002A1FE5">
        <w:rPr>
          <w:rFonts w:ascii="Arial" w:hAnsi="Arial" w:cs="Arial"/>
          <w:sz w:val="22"/>
          <w:szCs w:val="22"/>
          <w:lang w:eastAsia="en-AU"/>
        </w:rPr>
        <w:br/>
      </w:r>
      <w:r w:rsidR="00B43478" w:rsidRPr="002C4A8B">
        <w:rPr>
          <w:rFonts w:ascii="Arial" w:hAnsi="Arial" w:cs="Arial"/>
          <w:sz w:val="22"/>
          <w:szCs w:val="22"/>
          <w:lang w:eastAsia="en-AU"/>
        </w:rPr>
        <w:tab/>
      </w:r>
      <w:r w:rsidR="00B43478" w:rsidRPr="002C4A8B">
        <w:rPr>
          <w:rFonts w:ascii="Arial" w:hAnsi="Arial" w:cs="Arial"/>
          <w:sz w:val="22"/>
          <w:szCs w:val="22"/>
          <w:lang w:eastAsia="en-AU"/>
        </w:rPr>
        <w:tab/>
      </w:r>
      <w:r w:rsidR="00B43478" w:rsidRPr="002C4A8B">
        <w:rPr>
          <w:rFonts w:ascii="Arial" w:hAnsi="Arial" w:cs="Arial"/>
          <w:sz w:val="22"/>
          <w:szCs w:val="22"/>
          <w:lang w:eastAsia="en-AU"/>
        </w:rPr>
        <w:tab/>
      </w:r>
      <w:r w:rsidR="00A92463" w:rsidRPr="000F6C1F">
        <w:rPr>
          <w:rFonts w:ascii="Arial" w:hAnsi="Arial" w:cs="Arial"/>
          <w:b/>
          <w:sz w:val="22"/>
          <w:szCs w:val="22"/>
          <w:lang w:eastAsia="en-AU"/>
        </w:rPr>
        <w:t>Appointment for a passport interview</w:t>
      </w:r>
    </w:p>
    <w:p w:rsidR="00A92463" w:rsidRDefault="00A92463" w:rsidP="00A92463">
      <w:pPr>
        <w:spacing w:before="100" w:beforeAutospacing="1" w:after="100" w:afterAutospacing="1"/>
        <w:rPr>
          <w:rFonts w:ascii="Arial" w:hAnsi="Arial" w:cs="Arial"/>
          <w:sz w:val="22"/>
          <w:szCs w:val="22"/>
          <w:lang w:eastAsia="en-AU"/>
        </w:rPr>
      </w:pPr>
      <w:r w:rsidRPr="000F6C1F">
        <w:rPr>
          <w:rFonts w:ascii="Arial" w:hAnsi="Arial" w:cs="Arial"/>
          <w:sz w:val="22"/>
          <w:szCs w:val="22"/>
          <w:u w:val="single"/>
          <w:lang w:eastAsia="en-AU"/>
        </w:rPr>
        <w:t>Appointments for a passport interview</w:t>
      </w:r>
      <w:r>
        <w:rPr>
          <w:rFonts w:ascii="Arial" w:hAnsi="Arial" w:cs="Arial"/>
          <w:sz w:val="22"/>
          <w:szCs w:val="22"/>
          <w:lang w:eastAsia="en-AU"/>
        </w:rPr>
        <w:t xml:space="preserve"> can be made on line on the main passport page of the Embassy website.</w:t>
      </w:r>
    </w:p>
    <w:p w:rsidR="00A92463" w:rsidRDefault="00A92463" w:rsidP="00A92463">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Lodging your Passport application</w:t>
      </w:r>
    </w:p>
    <w:p w:rsidR="00A92463" w:rsidRDefault="00A92463" w:rsidP="00A92463">
      <w:pPr>
        <w:spacing w:before="100" w:beforeAutospacing="1" w:after="100" w:afterAutospacing="1"/>
        <w:rPr>
          <w:rFonts w:ascii="Arial" w:hAnsi="Arial" w:cs="Arial"/>
          <w:sz w:val="22"/>
          <w:szCs w:val="22"/>
          <w:lang w:eastAsia="en-AU"/>
        </w:rPr>
      </w:pPr>
      <w:r>
        <w:rPr>
          <w:rFonts w:ascii="Arial" w:hAnsi="Arial" w:cs="Arial"/>
          <w:sz w:val="22"/>
          <w:szCs w:val="22"/>
          <w:lang w:eastAsia="en-AU"/>
        </w:rPr>
        <w:t xml:space="preserve">The application </w:t>
      </w:r>
      <w:r w:rsidRPr="000F6C1F">
        <w:rPr>
          <w:rFonts w:ascii="Arial" w:hAnsi="Arial" w:cs="Arial"/>
          <w:sz w:val="22"/>
          <w:szCs w:val="22"/>
          <w:u w:val="single"/>
          <w:lang w:eastAsia="en-AU"/>
        </w:rPr>
        <w:t>must be lodged</w:t>
      </w:r>
      <w:r>
        <w:rPr>
          <w:rFonts w:ascii="Arial" w:hAnsi="Arial" w:cs="Arial"/>
          <w:sz w:val="22"/>
          <w:szCs w:val="22"/>
          <w:lang w:eastAsia="en-AU"/>
        </w:rPr>
        <w:t xml:space="preserve"> in person at the Embassy. </w:t>
      </w:r>
    </w:p>
    <w:p w:rsidR="00B43478" w:rsidRPr="002C4A8B" w:rsidRDefault="00A92463" w:rsidP="00B43478">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When you renew your passport, you will need to present your valid or expired passport at the interview. It will be given back to you on the day. </w:t>
      </w:r>
      <w:r w:rsidR="00C611E2">
        <w:rPr>
          <w:rFonts w:ascii="Arial" w:hAnsi="Arial" w:cs="Arial"/>
          <w:sz w:val="22"/>
          <w:szCs w:val="22"/>
          <w:lang w:eastAsia="en-AU"/>
        </w:rPr>
        <w:br/>
      </w:r>
      <w:r w:rsidR="00B43478" w:rsidRPr="002C4A8B">
        <w:rPr>
          <w:rFonts w:ascii="Arial" w:hAnsi="Arial" w:cs="Arial"/>
          <w:sz w:val="22"/>
          <w:szCs w:val="22"/>
          <w:lang w:eastAsia="en-AU"/>
        </w:rPr>
        <w:br/>
        <w:t>From 1 January 2016, children of the age of 16 and 17 will need to be present at the passport interview with one of their parent</w:t>
      </w:r>
      <w:r w:rsidR="00CD31C0">
        <w:rPr>
          <w:rFonts w:ascii="Arial" w:hAnsi="Arial" w:cs="Arial"/>
          <w:sz w:val="22"/>
          <w:szCs w:val="22"/>
          <w:lang w:eastAsia="en-AU"/>
        </w:rPr>
        <w:t>s’</w:t>
      </w:r>
      <w:r w:rsidR="00B43478" w:rsidRPr="002C4A8B">
        <w:rPr>
          <w:rFonts w:ascii="Arial" w:hAnsi="Arial" w:cs="Arial"/>
          <w:sz w:val="22"/>
          <w:szCs w:val="22"/>
          <w:lang w:eastAsia="en-AU"/>
        </w:rPr>
        <w:t xml:space="preserve">. </w:t>
      </w:r>
    </w:p>
    <w:p w:rsidR="009B326D" w:rsidRPr="002C4A8B" w:rsidRDefault="00752314" w:rsidP="00C5646B">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When you renew your passport, you </w:t>
      </w:r>
      <w:r w:rsidR="00B43478" w:rsidRPr="002C4A8B">
        <w:rPr>
          <w:rFonts w:ascii="Arial" w:hAnsi="Arial" w:cs="Arial"/>
          <w:sz w:val="22"/>
          <w:szCs w:val="22"/>
          <w:lang w:eastAsia="en-AU"/>
        </w:rPr>
        <w:t xml:space="preserve">will </w:t>
      </w:r>
      <w:r w:rsidRPr="002C4A8B">
        <w:rPr>
          <w:rFonts w:ascii="Arial" w:hAnsi="Arial" w:cs="Arial"/>
          <w:sz w:val="22"/>
          <w:szCs w:val="22"/>
          <w:lang w:eastAsia="en-AU"/>
        </w:rPr>
        <w:t xml:space="preserve">need </w:t>
      </w:r>
      <w:r w:rsidR="00B43478" w:rsidRPr="002C4A8B">
        <w:rPr>
          <w:rFonts w:ascii="Arial" w:hAnsi="Arial" w:cs="Arial"/>
          <w:sz w:val="22"/>
          <w:szCs w:val="22"/>
          <w:lang w:eastAsia="en-AU"/>
        </w:rPr>
        <w:t xml:space="preserve">to present your </w:t>
      </w:r>
      <w:r w:rsidR="00CD31C0">
        <w:rPr>
          <w:rFonts w:ascii="Arial" w:hAnsi="Arial" w:cs="Arial"/>
          <w:sz w:val="22"/>
          <w:szCs w:val="22"/>
          <w:lang w:eastAsia="en-AU"/>
        </w:rPr>
        <w:t>previous</w:t>
      </w:r>
      <w:ins w:id="0" w:author="pcullen" w:date="2015-12-01T16:39:00Z">
        <w:r w:rsidR="00CD31C0">
          <w:rPr>
            <w:rFonts w:ascii="Arial" w:hAnsi="Arial" w:cs="Arial"/>
            <w:sz w:val="22"/>
            <w:szCs w:val="22"/>
            <w:lang w:eastAsia="en-AU"/>
          </w:rPr>
          <w:t xml:space="preserve"> </w:t>
        </w:r>
      </w:ins>
      <w:r w:rsidR="00B43478" w:rsidRPr="002C4A8B">
        <w:rPr>
          <w:rFonts w:ascii="Arial" w:hAnsi="Arial" w:cs="Arial"/>
          <w:sz w:val="22"/>
          <w:szCs w:val="22"/>
          <w:lang w:eastAsia="en-AU"/>
        </w:rPr>
        <w:t xml:space="preserve">passport </w:t>
      </w:r>
      <w:r w:rsidRPr="002C4A8B">
        <w:rPr>
          <w:rFonts w:ascii="Arial" w:hAnsi="Arial" w:cs="Arial"/>
          <w:sz w:val="22"/>
          <w:szCs w:val="22"/>
          <w:lang w:eastAsia="en-AU"/>
        </w:rPr>
        <w:t>at the interview</w:t>
      </w:r>
      <w:r w:rsidR="00B43478" w:rsidRPr="002C4A8B">
        <w:rPr>
          <w:rFonts w:ascii="Arial" w:hAnsi="Arial" w:cs="Arial"/>
          <w:sz w:val="22"/>
          <w:szCs w:val="22"/>
          <w:lang w:eastAsia="en-AU"/>
        </w:rPr>
        <w:t xml:space="preserve">. It will be </w:t>
      </w:r>
      <w:r w:rsidR="00CD31C0">
        <w:rPr>
          <w:rFonts w:ascii="Arial" w:hAnsi="Arial" w:cs="Arial"/>
          <w:sz w:val="22"/>
          <w:szCs w:val="22"/>
          <w:lang w:eastAsia="en-AU"/>
        </w:rPr>
        <w:t>cancelled and returned to you</w:t>
      </w:r>
      <w:r w:rsidR="002A1FE5">
        <w:rPr>
          <w:rFonts w:ascii="Arial" w:hAnsi="Arial" w:cs="Arial"/>
          <w:sz w:val="22"/>
          <w:szCs w:val="22"/>
          <w:lang w:eastAsia="en-AU"/>
        </w:rPr>
        <w:t>.</w:t>
      </w:r>
      <w:r w:rsidR="00B43478" w:rsidRPr="002C4A8B">
        <w:rPr>
          <w:rFonts w:ascii="Arial" w:hAnsi="Arial" w:cs="Arial"/>
          <w:sz w:val="22"/>
          <w:szCs w:val="22"/>
          <w:lang w:eastAsia="en-AU"/>
        </w:rPr>
        <w:t xml:space="preserve"> </w:t>
      </w:r>
    </w:p>
    <w:p w:rsidR="00836C24" w:rsidRPr="002C4A8B" w:rsidRDefault="00836C24" w:rsidP="00C5646B">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 xml:space="preserve">Confirming your </w:t>
      </w:r>
      <w:r w:rsidR="002A1FE5">
        <w:rPr>
          <w:rFonts w:ascii="Arial" w:hAnsi="Arial" w:cs="Arial"/>
          <w:b/>
          <w:sz w:val="22"/>
          <w:szCs w:val="22"/>
          <w:lang w:eastAsia="en-AU"/>
        </w:rPr>
        <w:t xml:space="preserve">Australian </w:t>
      </w:r>
      <w:r w:rsidRPr="002C4A8B">
        <w:rPr>
          <w:rFonts w:ascii="Arial" w:hAnsi="Arial" w:cs="Arial"/>
          <w:b/>
          <w:sz w:val="22"/>
          <w:szCs w:val="22"/>
          <w:lang w:eastAsia="en-AU"/>
        </w:rPr>
        <w:t>Citizenship</w:t>
      </w:r>
    </w:p>
    <w:p w:rsidR="002A1FE5" w:rsidRPr="002C4A8B" w:rsidRDefault="002A1FE5" w:rsidP="002A1FE5">
      <w:pPr>
        <w:spacing w:before="100" w:beforeAutospacing="1" w:after="100" w:afterAutospacing="1"/>
        <w:rPr>
          <w:rFonts w:ascii="Arial" w:hAnsi="Arial" w:cs="Arial"/>
          <w:sz w:val="22"/>
          <w:szCs w:val="22"/>
          <w:lang w:eastAsia="en-AU"/>
        </w:rPr>
      </w:pPr>
      <w:r>
        <w:rPr>
          <w:rFonts w:ascii="Arial" w:hAnsi="Arial" w:cs="Arial"/>
          <w:sz w:val="22"/>
          <w:szCs w:val="22"/>
          <w:lang w:eastAsia="en-AU"/>
        </w:rPr>
        <w:t xml:space="preserve">Your proof of citizenship is your </w:t>
      </w:r>
      <w:r w:rsidRPr="002C4A8B">
        <w:rPr>
          <w:rFonts w:ascii="Arial" w:hAnsi="Arial" w:cs="Arial"/>
          <w:sz w:val="22"/>
          <w:szCs w:val="22"/>
          <w:lang w:eastAsia="en-AU"/>
        </w:rPr>
        <w:t>Australian birth Certificate or citizenship Certificate.</w:t>
      </w:r>
    </w:p>
    <w:p w:rsidR="00C611E2" w:rsidRDefault="00D7715B" w:rsidP="00AA73F4">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All supporting documents </w:t>
      </w:r>
      <w:r w:rsidR="00C26A26" w:rsidRPr="002C4A8B">
        <w:rPr>
          <w:rFonts w:ascii="Arial" w:hAnsi="Arial" w:cs="Arial"/>
          <w:sz w:val="22"/>
          <w:szCs w:val="22"/>
          <w:lang w:eastAsia="en-AU"/>
        </w:rPr>
        <w:t xml:space="preserve">provided must be </w:t>
      </w:r>
      <w:r w:rsidRPr="002C4A8B">
        <w:rPr>
          <w:rFonts w:ascii="Arial" w:hAnsi="Arial" w:cs="Arial"/>
          <w:sz w:val="22"/>
          <w:szCs w:val="22"/>
          <w:lang w:eastAsia="en-AU"/>
        </w:rPr>
        <w:t>original</w:t>
      </w:r>
      <w:r w:rsidR="00C26A26" w:rsidRPr="002C4A8B">
        <w:rPr>
          <w:rFonts w:ascii="Arial" w:hAnsi="Arial" w:cs="Arial"/>
          <w:sz w:val="22"/>
          <w:szCs w:val="22"/>
          <w:lang w:eastAsia="en-AU"/>
        </w:rPr>
        <w:t>.</w:t>
      </w:r>
      <w:r w:rsidR="00C611E2">
        <w:rPr>
          <w:rFonts w:ascii="Arial" w:hAnsi="Arial" w:cs="Arial"/>
          <w:sz w:val="22"/>
          <w:szCs w:val="22"/>
          <w:lang w:eastAsia="en-AU"/>
        </w:rPr>
        <w:t xml:space="preserve"> </w:t>
      </w:r>
    </w:p>
    <w:p w:rsidR="00AA73F4" w:rsidRPr="00AA73F4" w:rsidRDefault="00D7715B" w:rsidP="00AA73F4">
      <w:pPr>
        <w:spacing w:before="100" w:beforeAutospacing="1" w:after="100" w:afterAutospacing="1"/>
        <w:rPr>
          <w:rFonts w:ascii="Arial" w:hAnsi="Arial" w:cs="Arial"/>
          <w:sz w:val="22"/>
          <w:szCs w:val="22"/>
          <w:lang w:eastAsia="zh-CN"/>
        </w:rPr>
      </w:pPr>
      <w:r w:rsidRPr="002C4A8B">
        <w:rPr>
          <w:rFonts w:ascii="Arial" w:hAnsi="Arial" w:cs="Arial"/>
          <w:i/>
          <w:sz w:val="22"/>
          <w:szCs w:val="22"/>
          <w:lang w:eastAsia="en-AU"/>
        </w:rPr>
        <w:t xml:space="preserve">If born </w:t>
      </w:r>
      <w:r w:rsidR="00AA73F4" w:rsidRPr="002C4A8B">
        <w:rPr>
          <w:rFonts w:ascii="Arial" w:hAnsi="Arial" w:cs="Arial"/>
          <w:i/>
          <w:sz w:val="22"/>
          <w:szCs w:val="22"/>
          <w:lang w:eastAsia="en-AU"/>
        </w:rPr>
        <w:t>Overseas.</w:t>
      </w:r>
      <w:r w:rsidR="00AA73F4" w:rsidRPr="002C4A8B">
        <w:rPr>
          <w:rFonts w:ascii="Arial" w:hAnsi="Arial" w:cs="Arial"/>
          <w:sz w:val="22"/>
          <w:szCs w:val="22"/>
          <w:lang w:eastAsia="en-AU"/>
        </w:rPr>
        <w:t xml:space="preserve"> </w:t>
      </w:r>
      <w:r w:rsidR="00375D9D">
        <w:rPr>
          <w:rFonts w:ascii="Arial" w:hAnsi="Arial" w:cs="Arial"/>
          <w:sz w:val="22"/>
          <w:szCs w:val="22"/>
          <w:lang w:eastAsia="en-AU"/>
        </w:rPr>
        <w:t xml:space="preserve">You must provide </w:t>
      </w:r>
      <w:r w:rsidR="00375D9D">
        <w:rPr>
          <w:rFonts w:ascii="Arial" w:hAnsi="Arial" w:cs="Arial"/>
          <w:sz w:val="22"/>
          <w:szCs w:val="22"/>
          <w:lang w:eastAsia="zh-CN"/>
        </w:rPr>
        <w:t>a</w:t>
      </w:r>
      <w:r w:rsidR="00AA73F4" w:rsidRPr="002C4A8B">
        <w:rPr>
          <w:rFonts w:ascii="Arial" w:hAnsi="Arial" w:cs="Arial"/>
          <w:sz w:val="22"/>
          <w:szCs w:val="22"/>
          <w:lang w:eastAsia="zh-CN"/>
        </w:rPr>
        <w:t>n Australian Citizenship certificate or extract from the Register of Citizenship by decent</w:t>
      </w:r>
      <w:r w:rsidR="002A1FE5">
        <w:rPr>
          <w:rFonts w:ascii="Arial" w:hAnsi="Arial" w:cs="Arial"/>
          <w:sz w:val="22"/>
          <w:szCs w:val="22"/>
          <w:lang w:eastAsia="zh-CN"/>
        </w:rPr>
        <w:t xml:space="preserve">. </w:t>
      </w:r>
      <w:proofErr w:type="gramStart"/>
      <w:r w:rsidR="002A1FE5">
        <w:rPr>
          <w:rFonts w:ascii="Arial" w:hAnsi="Arial" w:cs="Arial"/>
          <w:sz w:val="22"/>
          <w:szCs w:val="22"/>
          <w:lang w:eastAsia="zh-CN"/>
        </w:rPr>
        <w:t xml:space="preserve">Also a foreign </w:t>
      </w:r>
      <w:r w:rsidR="00AA73F4" w:rsidRPr="002C4A8B">
        <w:rPr>
          <w:rFonts w:ascii="Arial" w:hAnsi="Arial" w:cs="Arial"/>
          <w:sz w:val="22"/>
          <w:szCs w:val="22"/>
          <w:lang w:eastAsia="en-AU"/>
        </w:rPr>
        <w:t xml:space="preserve">birth certificate (with translation if not in English) for </w:t>
      </w:r>
      <w:r w:rsidR="00C26A26" w:rsidRPr="002C4A8B">
        <w:rPr>
          <w:rFonts w:ascii="Arial" w:hAnsi="Arial" w:cs="Arial"/>
          <w:sz w:val="22"/>
          <w:szCs w:val="22"/>
          <w:lang w:eastAsia="en-AU"/>
        </w:rPr>
        <w:t>proof of gender and birth place.</w:t>
      </w:r>
      <w:proofErr w:type="gramEnd"/>
      <w:r w:rsidR="00F21BE0">
        <w:rPr>
          <w:rFonts w:ascii="Arial" w:hAnsi="Arial" w:cs="Arial"/>
          <w:sz w:val="22"/>
          <w:szCs w:val="22"/>
          <w:lang w:eastAsia="en-AU"/>
        </w:rPr>
        <w:t xml:space="preserve"> You can request a </w:t>
      </w:r>
      <w:r w:rsidR="00F21BE0">
        <w:rPr>
          <w:rFonts w:ascii="Arial" w:hAnsi="Arial" w:cs="Arial"/>
          <w:sz w:val="22"/>
          <w:szCs w:val="22"/>
          <w:lang w:eastAsia="en-AU"/>
        </w:rPr>
        <w:lastRenderedPageBreak/>
        <w:t>‘</w:t>
      </w:r>
      <w:proofErr w:type="spellStart"/>
      <w:r w:rsidR="00F21BE0">
        <w:rPr>
          <w:rFonts w:ascii="Arial" w:hAnsi="Arial" w:cs="Arial"/>
          <w:sz w:val="22"/>
          <w:szCs w:val="22"/>
          <w:lang w:eastAsia="en-AU"/>
        </w:rPr>
        <w:t>pluri</w:t>
      </w:r>
      <w:r w:rsidR="00AA73F4" w:rsidRPr="002C4A8B">
        <w:rPr>
          <w:rFonts w:ascii="Arial" w:hAnsi="Arial" w:cs="Arial"/>
          <w:sz w:val="22"/>
          <w:szCs w:val="22"/>
          <w:lang w:eastAsia="en-AU"/>
        </w:rPr>
        <w:t>lingu</w:t>
      </w:r>
      <w:r w:rsidR="00F21BE0">
        <w:rPr>
          <w:rFonts w:ascii="Arial" w:hAnsi="Arial" w:cs="Arial"/>
          <w:sz w:val="22"/>
          <w:szCs w:val="22"/>
          <w:lang w:eastAsia="en-AU"/>
        </w:rPr>
        <w:t>e</w:t>
      </w:r>
      <w:proofErr w:type="spellEnd"/>
      <w:r w:rsidR="00AA73F4" w:rsidRPr="002C4A8B">
        <w:rPr>
          <w:rFonts w:ascii="Arial" w:hAnsi="Arial" w:cs="Arial"/>
          <w:sz w:val="22"/>
          <w:szCs w:val="22"/>
          <w:lang w:eastAsia="en-AU"/>
        </w:rPr>
        <w:t xml:space="preserve">” </w:t>
      </w:r>
      <w:r w:rsidR="00C26A26" w:rsidRPr="002C4A8B">
        <w:rPr>
          <w:rFonts w:ascii="Arial" w:hAnsi="Arial" w:cs="Arial"/>
          <w:sz w:val="22"/>
          <w:szCs w:val="22"/>
          <w:lang w:eastAsia="en-AU"/>
        </w:rPr>
        <w:t xml:space="preserve">birth </w:t>
      </w:r>
      <w:r w:rsidR="00AA73F4" w:rsidRPr="002C4A8B">
        <w:rPr>
          <w:rFonts w:ascii="Arial" w:hAnsi="Arial" w:cs="Arial"/>
          <w:sz w:val="22"/>
          <w:szCs w:val="22"/>
          <w:lang w:eastAsia="en-AU"/>
        </w:rPr>
        <w:t xml:space="preserve">certificate from the </w:t>
      </w:r>
      <w:proofErr w:type="spellStart"/>
      <w:r w:rsidR="00AA73F4" w:rsidRPr="002C4A8B">
        <w:rPr>
          <w:rFonts w:ascii="Arial" w:hAnsi="Arial" w:cs="Arial"/>
          <w:sz w:val="22"/>
          <w:szCs w:val="22"/>
          <w:lang w:eastAsia="en-AU"/>
        </w:rPr>
        <w:t>Mairie</w:t>
      </w:r>
      <w:proofErr w:type="spellEnd"/>
      <w:r w:rsidR="00C26A26" w:rsidRPr="002C4A8B">
        <w:rPr>
          <w:rFonts w:ascii="Arial" w:hAnsi="Arial" w:cs="Arial"/>
          <w:sz w:val="22"/>
          <w:szCs w:val="22"/>
          <w:lang w:eastAsia="en-AU"/>
        </w:rPr>
        <w:t xml:space="preserve"> (Town Hall)</w:t>
      </w:r>
      <w:r w:rsidR="00AA73F4" w:rsidRPr="002C4A8B">
        <w:rPr>
          <w:rFonts w:ascii="Arial" w:hAnsi="Arial" w:cs="Arial"/>
          <w:sz w:val="22"/>
          <w:szCs w:val="22"/>
          <w:lang w:eastAsia="en-AU"/>
        </w:rPr>
        <w:t xml:space="preserve"> in France where </w:t>
      </w:r>
      <w:r w:rsidR="00C26A26" w:rsidRPr="002C4A8B">
        <w:rPr>
          <w:rFonts w:ascii="Arial" w:hAnsi="Arial" w:cs="Arial"/>
          <w:sz w:val="22"/>
          <w:szCs w:val="22"/>
          <w:lang w:eastAsia="en-AU"/>
        </w:rPr>
        <w:t>the birth was</w:t>
      </w:r>
      <w:r w:rsidR="00AA73F4" w:rsidRPr="002C4A8B">
        <w:rPr>
          <w:rFonts w:ascii="Arial" w:hAnsi="Arial" w:cs="Arial"/>
          <w:sz w:val="22"/>
          <w:szCs w:val="22"/>
          <w:lang w:eastAsia="en-AU"/>
        </w:rPr>
        <w:t xml:space="preserve"> registered.</w:t>
      </w:r>
      <w:r w:rsidR="002A1FE5">
        <w:rPr>
          <w:rFonts w:ascii="Arial" w:hAnsi="Arial" w:cs="Arial"/>
          <w:sz w:val="22"/>
          <w:szCs w:val="22"/>
          <w:lang w:eastAsia="en-AU"/>
        </w:rPr>
        <w:br/>
      </w:r>
      <w:r w:rsidR="002A1FE5">
        <w:rPr>
          <w:rFonts w:ascii="Arial" w:hAnsi="Arial" w:cs="Arial"/>
          <w:sz w:val="22"/>
          <w:szCs w:val="22"/>
          <w:lang w:eastAsia="en-AU"/>
        </w:rPr>
        <w:br/>
      </w:r>
      <w:r w:rsidR="002A1FE5">
        <w:rPr>
          <w:rFonts w:ascii="Arial" w:hAnsi="Arial" w:cs="Arial"/>
          <w:sz w:val="22"/>
          <w:szCs w:val="22"/>
          <w:lang w:eastAsia="en-AU"/>
        </w:rPr>
        <w:br/>
      </w:r>
      <w:r w:rsidR="00AA73F4" w:rsidRPr="00AA73F4">
        <w:rPr>
          <w:rFonts w:ascii="Arial" w:hAnsi="Arial" w:cs="Arial"/>
          <w:i/>
          <w:iCs/>
          <w:sz w:val="22"/>
          <w:szCs w:val="22"/>
          <w:u w:val="single"/>
          <w:lang w:eastAsia="zh-CN"/>
        </w:rPr>
        <w:t>If you were born in Australia before 20 August 1986</w:t>
      </w:r>
      <w:r w:rsidR="00AA73F4" w:rsidRPr="00AA73F4">
        <w:rPr>
          <w:rFonts w:ascii="Arial" w:hAnsi="Arial" w:cs="Arial"/>
          <w:sz w:val="22"/>
          <w:szCs w:val="22"/>
          <w:u w:val="single"/>
          <w:lang w:eastAsia="zh-CN"/>
        </w:rPr>
        <w:t xml:space="preserve"> </w:t>
      </w:r>
      <w:r w:rsidR="00AA73F4" w:rsidRPr="00AA73F4">
        <w:rPr>
          <w:rFonts w:ascii="Arial" w:hAnsi="Arial" w:cs="Arial"/>
          <w:sz w:val="22"/>
          <w:szCs w:val="22"/>
          <w:lang w:eastAsia="zh-CN"/>
        </w:rPr>
        <w:t>– an Australian birth certificate.</w:t>
      </w:r>
    </w:p>
    <w:p w:rsidR="00AA73F4" w:rsidRPr="00AA73F4" w:rsidRDefault="00AA73F4" w:rsidP="00AA73F4">
      <w:pPr>
        <w:spacing w:before="100" w:beforeAutospacing="1" w:after="100" w:afterAutospacing="1"/>
        <w:rPr>
          <w:rFonts w:ascii="Arial" w:hAnsi="Arial" w:cs="Arial"/>
          <w:sz w:val="22"/>
          <w:szCs w:val="22"/>
          <w:lang w:eastAsia="zh-CN"/>
        </w:rPr>
      </w:pPr>
      <w:r w:rsidRPr="00AA73F4">
        <w:rPr>
          <w:rFonts w:ascii="Arial" w:hAnsi="Arial" w:cs="Arial"/>
          <w:i/>
          <w:iCs/>
          <w:sz w:val="22"/>
          <w:szCs w:val="22"/>
          <w:u w:val="single"/>
          <w:lang w:eastAsia="zh-CN"/>
        </w:rPr>
        <w:t>If you were born in Australia on or after 20 August 1986</w:t>
      </w:r>
      <w:r w:rsidRPr="00AA73F4">
        <w:rPr>
          <w:rFonts w:ascii="Arial" w:hAnsi="Arial" w:cs="Arial"/>
          <w:sz w:val="22"/>
          <w:szCs w:val="22"/>
          <w:lang w:eastAsia="zh-CN"/>
        </w:rPr>
        <w:t xml:space="preserve"> – An Australian birth certificate plus an Australian passport issued after 01/01/2000 and valid for at least two years; or an Australian birth certificate plus proof that one parent was an Australian Citizen or permanent resident at the time of the applicant’s birth (</w:t>
      </w:r>
      <w:r w:rsidR="00836C24" w:rsidRPr="002C4A8B">
        <w:rPr>
          <w:rFonts w:ascii="Arial" w:hAnsi="Arial" w:cs="Arial"/>
          <w:sz w:val="22"/>
          <w:szCs w:val="22"/>
          <w:lang w:eastAsia="zh-CN"/>
        </w:rPr>
        <w:t>e.g.</w:t>
      </w:r>
      <w:r w:rsidRPr="00AA73F4">
        <w:rPr>
          <w:rFonts w:ascii="Arial" w:hAnsi="Arial" w:cs="Arial"/>
          <w:sz w:val="22"/>
          <w:szCs w:val="22"/>
          <w:lang w:eastAsia="zh-CN"/>
        </w:rPr>
        <w:t xml:space="preserve"> one parent’s Australian passport issued before the applicant’s birth, or a citizenship certificate issued before the applicant’s birth, or a full Australian birth certificate for one parent, or proof of their permanent resident status at the time of the applicant’s birth).</w:t>
      </w:r>
    </w:p>
    <w:p w:rsidR="00AA73F4" w:rsidRPr="002C4A8B" w:rsidRDefault="00AA73F4" w:rsidP="00836C24">
      <w:pPr>
        <w:spacing w:before="100" w:beforeAutospacing="1" w:after="100" w:afterAutospacing="1"/>
        <w:rPr>
          <w:rFonts w:ascii="Arial" w:hAnsi="Arial" w:cs="Arial"/>
          <w:sz w:val="22"/>
          <w:szCs w:val="22"/>
          <w:lang w:eastAsia="zh-CN"/>
        </w:rPr>
      </w:pPr>
      <w:r w:rsidRPr="00AA73F4">
        <w:rPr>
          <w:rFonts w:ascii="Arial" w:hAnsi="Arial" w:cs="Arial"/>
          <w:sz w:val="22"/>
          <w:szCs w:val="22"/>
          <w:lang w:eastAsia="zh-CN"/>
        </w:rPr>
        <w:t>The Department of Immigration and Border Protection is responsible for citizenship matters - see their website for more information (</w:t>
      </w:r>
      <w:r w:rsidRPr="002C4A8B">
        <w:rPr>
          <w:rFonts w:ascii="Arial" w:hAnsi="Arial" w:cs="Arial"/>
          <w:sz w:val="22"/>
          <w:szCs w:val="22"/>
          <w:lang w:eastAsia="zh-CN"/>
        </w:rPr>
        <w:t xml:space="preserve">documents </w:t>
      </w:r>
      <w:hyperlink r:id="rId10" w:history="1">
        <w:r w:rsidRPr="002C4A8B">
          <w:rPr>
            <w:rStyle w:val="Hyperlink"/>
            <w:rFonts w:ascii="Arial" w:hAnsi="Arial" w:cs="Arial"/>
            <w:sz w:val="22"/>
            <w:szCs w:val="22"/>
            <w:lang w:eastAsia="zh-CN"/>
          </w:rPr>
          <w:t>http://www.border.gov.au</w:t>
        </w:r>
      </w:hyperlink>
      <w:r w:rsidRPr="00AA73F4">
        <w:rPr>
          <w:rFonts w:ascii="Arial" w:hAnsi="Arial" w:cs="Arial"/>
          <w:sz w:val="22"/>
          <w:szCs w:val="22"/>
          <w:lang w:eastAsia="zh-CN"/>
        </w:rPr>
        <w:t>).</w:t>
      </w:r>
    </w:p>
    <w:p w:rsidR="00836C24" w:rsidRPr="002C4A8B" w:rsidRDefault="00836C24" w:rsidP="00836C24">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Name Change</w:t>
      </w:r>
    </w:p>
    <w:p w:rsidR="00836C24" w:rsidRPr="002C4A8B" w:rsidRDefault="00D7715B" w:rsidP="00836C24">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en-AU"/>
        </w:rPr>
        <w:t xml:space="preserve">Name change documents </w:t>
      </w:r>
      <w:r w:rsidR="00C26A26" w:rsidRPr="002C4A8B">
        <w:rPr>
          <w:rFonts w:ascii="Arial" w:hAnsi="Arial" w:cs="Arial"/>
          <w:sz w:val="22"/>
          <w:szCs w:val="22"/>
          <w:lang w:eastAsia="en-AU"/>
        </w:rPr>
        <w:t xml:space="preserve">need to be </w:t>
      </w:r>
      <w:r w:rsidRPr="002C4A8B">
        <w:rPr>
          <w:rFonts w:ascii="Arial" w:hAnsi="Arial" w:cs="Arial"/>
          <w:sz w:val="22"/>
          <w:szCs w:val="22"/>
          <w:lang w:eastAsia="en-AU"/>
        </w:rPr>
        <w:t>provided if the name to go in your new passport is different from your Australian birth certificate name or Australian</w:t>
      </w:r>
      <w:r w:rsidR="00836C24" w:rsidRPr="002C4A8B">
        <w:rPr>
          <w:rFonts w:ascii="Arial" w:hAnsi="Arial" w:cs="Arial"/>
          <w:sz w:val="22"/>
          <w:szCs w:val="22"/>
          <w:lang w:eastAsia="en-AU"/>
        </w:rPr>
        <w:t xml:space="preserve"> citizenship certificate name.</w:t>
      </w:r>
      <w:r w:rsidR="00836C24" w:rsidRPr="002C4A8B">
        <w:rPr>
          <w:rFonts w:ascii="Arial" w:hAnsi="Arial" w:cs="Arial"/>
          <w:sz w:val="22"/>
          <w:szCs w:val="22"/>
          <w:lang w:eastAsia="zh-CN"/>
        </w:rPr>
        <w:t xml:space="preserve"> Australian passports are issued in the name at birth (for citizens born in Australia) or the name at citizenship (for citizens born outside Australia).</w:t>
      </w:r>
      <w:r w:rsidR="00836C24" w:rsidRPr="002C4A8B">
        <w:rPr>
          <w:rFonts w:ascii="Arial" w:hAnsi="Arial" w:cs="Arial"/>
          <w:sz w:val="22"/>
          <w:szCs w:val="22"/>
          <w:lang w:eastAsia="zh-CN"/>
        </w:rPr>
        <w:br/>
      </w:r>
      <w:r w:rsidR="00836C24" w:rsidRPr="002C4A8B">
        <w:rPr>
          <w:rFonts w:ascii="Arial" w:hAnsi="Arial" w:cs="Arial"/>
          <w:sz w:val="22"/>
          <w:szCs w:val="22"/>
          <w:lang w:eastAsia="zh-CN"/>
        </w:rPr>
        <w:br/>
        <w:t>You can change your name in your passport only if you show government issued name change documentation, such as a marriage certificate or official name change document. Please see Passports Online for detailed information about accepted name change documentation.</w:t>
      </w:r>
      <w:r w:rsidR="00836C24" w:rsidRPr="002C4A8B">
        <w:rPr>
          <w:rFonts w:ascii="Arial" w:hAnsi="Arial" w:cs="Arial"/>
          <w:sz w:val="22"/>
          <w:szCs w:val="22"/>
          <w:lang w:eastAsia="zh-CN"/>
        </w:rPr>
        <w:br/>
      </w:r>
      <w:r w:rsidR="00836C24" w:rsidRPr="002C4A8B">
        <w:rPr>
          <w:rFonts w:ascii="Arial" w:hAnsi="Arial" w:cs="Arial"/>
          <w:sz w:val="22"/>
          <w:szCs w:val="22"/>
          <w:lang w:eastAsia="zh-CN"/>
        </w:rPr>
        <w:br/>
      </w:r>
      <w:r w:rsidR="00836C24" w:rsidRPr="002C4A8B">
        <w:rPr>
          <w:rFonts w:ascii="Arial" w:hAnsi="Arial" w:cs="Arial"/>
          <w:b/>
          <w:bCs/>
          <w:i/>
          <w:iCs/>
          <w:sz w:val="22"/>
          <w:szCs w:val="22"/>
          <w:lang w:eastAsia="zh-CN"/>
        </w:rPr>
        <w:t>Please note:</w:t>
      </w:r>
      <w:r w:rsidR="00836C24" w:rsidRPr="002C4A8B">
        <w:rPr>
          <w:rFonts w:ascii="Arial" w:hAnsi="Arial" w:cs="Arial"/>
          <w:sz w:val="22"/>
          <w:szCs w:val="22"/>
          <w:lang w:eastAsia="zh-CN"/>
        </w:rPr>
        <w:t xml:space="preserve"> Non-Australian marriage certificates and non-Australian change of name certificates can only be used to change a name in an Australian passport if:</w:t>
      </w:r>
    </w:p>
    <w:p w:rsidR="00836C24" w:rsidRPr="00836C24" w:rsidRDefault="00836C24" w:rsidP="00836C24">
      <w:pPr>
        <w:spacing w:before="100" w:beforeAutospacing="1" w:after="100" w:afterAutospacing="1"/>
        <w:rPr>
          <w:rFonts w:ascii="Arial" w:hAnsi="Arial" w:cs="Arial"/>
          <w:sz w:val="22"/>
          <w:szCs w:val="22"/>
          <w:lang w:eastAsia="zh-CN"/>
        </w:rPr>
      </w:pPr>
      <w:r w:rsidRPr="00836C24">
        <w:rPr>
          <w:rFonts w:ascii="Arial" w:hAnsi="Arial" w:cs="Arial"/>
          <w:sz w:val="22"/>
          <w:szCs w:val="22"/>
          <w:lang w:eastAsia="zh-CN"/>
        </w:rPr>
        <w:t xml:space="preserve">• The document was issued after the applicant became an Australian citizen, </w:t>
      </w:r>
      <w:r w:rsidRPr="00836C24">
        <w:rPr>
          <w:rFonts w:ascii="Arial" w:hAnsi="Arial" w:cs="Arial"/>
          <w:bCs/>
          <w:sz w:val="22"/>
          <w:szCs w:val="22"/>
          <w:lang w:eastAsia="zh-CN"/>
        </w:rPr>
        <w:t>and</w:t>
      </w:r>
      <w:r w:rsidRPr="00836C24">
        <w:rPr>
          <w:rFonts w:ascii="Arial" w:hAnsi="Arial" w:cs="Arial"/>
          <w:b/>
          <w:bCs/>
          <w:sz w:val="22"/>
          <w:szCs w:val="22"/>
          <w:lang w:eastAsia="zh-CN"/>
        </w:rPr>
        <w:br/>
      </w:r>
      <w:r w:rsidRPr="00836C24">
        <w:rPr>
          <w:rFonts w:ascii="Arial" w:hAnsi="Arial" w:cs="Arial"/>
          <w:sz w:val="22"/>
          <w:szCs w:val="22"/>
          <w:lang w:eastAsia="zh-CN"/>
        </w:rPr>
        <w:t xml:space="preserve">• </w:t>
      </w:r>
      <w:proofErr w:type="gramStart"/>
      <w:r w:rsidRPr="00836C24">
        <w:rPr>
          <w:rFonts w:ascii="Arial" w:hAnsi="Arial" w:cs="Arial"/>
          <w:sz w:val="22"/>
          <w:szCs w:val="22"/>
          <w:lang w:eastAsia="zh-CN"/>
        </w:rPr>
        <w:t>The</w:t>
      </w:r>
      <w:proofErr w:type="gramEnd"/>
      <w:r w:rsidRPr="00836C24">
        <w:rPr>
          <w:rFonts w:ascii="Arial" w:hAnsi="Arial" w:cs="Arial"/>
          <w:sz w:val="22"/>
          <w:szCs w:val="22"/>
          <w:lang w:eastAsia="zh-CN"/>
        </w:rPr>
        <w:t xml:space="preserve"> document has been “legalised” by the appropriate authority from the country in which it was issued.</w:t>
      </w:r>
      <w:r w:rsidRPr="00836C24">
        <w:rPr>
          <w:rFonts w:ascii="Arial" w:hAnsi="Arial" w:cs="Arial"/>
          <w:sz w:val="22"/>
          <w:szCs w:val="22"/>
          <w:lang w:eastAsia="zh-CN"/>
        </w:rPr>
        <w:br/>
        <w:t>• A full application form PC8 is required to be completed to apply for a passport to be issued in your new name.</w:t>
      </w:r>
      <w:r w:rsidRPr="00836C24">
        <w:rPr>
          <w:rFonts w:ascii="Arial" w:hAnsi="Arial" w:cs="Arial"/>
          <w:sz w:val="22"/>
          <w:szCs w:val="22"/>
          <w:lang w:eastAsia="zh-CN"/>
        </w:rPr>
        <w:br/>
      </w:r>
      <w:r w:rsidRPr="00836C24">
        <w:rPr>
          <w:rFonts w:ascii="Arial" w:hAnsi="Arial" w:cs="Arial"/>
          <w:sz w:val="22"/>
          <w:szCs w:val="22"/>
          <w:lang w:eastAsia="zh-CN"/>
        </w:rPr>
        <w:br/>
        <w:t>For information on how your foreign document can be legalised, you should contact the relevant government authority, Consulate-General, High Commission or Embassy for the country in which the document was issued.</w:t>
      </w:r>
    </w:p>
    <w:p w:rsidR="00D7715B" w:rsidRPr="002C4A8B" w:rsidRDefault="00661EF7" w:rsidP="00661EF7">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Change my name after marriage</w:t>
      </w:r>
    </w:p>
    <w:p w:rsidR="00C5646B" w:rsidRPr="00C5646B" w:rsidRDefault="00C5646B" w:rsidP="00C5646B">
      <w:pPr>
        <w:spacing w:before="100" w:beforeAutospacing="1" w:after="100" w:afterAutospacing="1"/>
        <w:rPr>
          <w:rFonts w:ascii="Arial" w:hAnsi="Arial" w:cs="Arial"/>
          <w:sz w:val="22"/>
          <w:szCs w:val="22"/>
          <w:lang w:eastAsia="zh-CN"/>
        </w:rPr>
      </w:pPr>
      <w:r w:rsidRPr="00C5646B">
        <w:rPr>
          <w:rFonts w:ascii="Arial" w:hAnsi="Arial" w:cs="Arial"/>
          <w:sz w:val="22"/>
          <w:szCs w:val="22"/>
          <w:lang w:eastAsia="zh-CN"/>
        </w:rPr>
        <w:t>The requirements are different if you were:</w:t>
      </w:r>
    </w:p>
    <w:p w:rsidR="00C5646B" w:rsidRPr="00C5646B" w:rsidRDefault="00C5646B" w:rsidP="00C5646B">
      <w:pPr>
        <w:spacing w:before="100" w:beforeAutospacing="1" w:after="100" w:afterAutospacing="1"/>
        <w:rPr>
          <w:rFonts w:ascii="Arial" w:hAnsi="Arial" w:cs="Arial"/>
          <w:sz w:val="22"/>
          <w:szCs w:val="22"/>
          <w:lang w:eastAsia="zh-CN"/>
        </w:rPr>
      </w:pPr>
      <w:r w:rsidRPr="00C5646B">
        <w:rPr>
          <w:rFonts w:ascii="Arial" w:hAnsi="Arial" w:cs="Arial"/>
          <w:sz w:val="22"/>
          <w:szCs w:val="22"/>
          <w:lang w:eastAsia="zh-CN"/>
        </w:rPr>
        <w:t xml:space="preserve">a) </w:t>
      </w:r>
      <w:proofErr w:type="gramStart"/>
      <w:r w:rsidRPr="00C5646B">
        <w:rPr>
          <w:rFonts w:ascii="Arial" w:hAnsi="Arial" w:cs="Arial"/>
          <w:sz w:val="22"/>
          <w:szCs w:val="22"/>
          <w:lang w:eastAsia="zh-CN"/>
        </w:rPr>
        <w:t>married</w:t>
      </w:r>
      <w:proofErr w:type="gramEnd"/>
      <w:r w:rsidRPr="00C5646B">
        <w:rPr>
          <w:rFonts w:ascii="Arial" w:hAnsi="Arial" w:cs="Arial"/>
          <w:sz w:val="22"/>
          <w:szCs w:val="22"/>
          <w:lang w:eastAsia="zh-CN"/>
        </w:rPr>
        <w:t xml:space="preserve"> in Australia, </w:t>
      </w:r>
      <w:r w:rsidRPr="00C5646B">
        <w:rPr>
          <w:rFonts w:ascii="Arial" w:hAnsi="Arial" w:cs="Arial"/>
          <w:sz w:val="22"/>
          <w:szCs w:val="22"/>
          <w:lang w:eastAsia="zh-CN"/>
        </w:rPr>
        <w:br/>
        <w:t xml:space="preserve">b) born in Australia and married outside Australia </w:t>
      </w:r>
      <w:r w:rsidRPr="00C5646B">
        <w:rPr>
          <w:rFonts w:ascii="Arial" w:hAnsi="Arial" w:cs="Arial"/>
          <w:sz w:val="22"/>
          <w:szCs w:val="22"/>
          <w:lang w:eastAsia="zh-CN"/>
        </w:rPr>
        <w:br/>
        <w:t>c) born outside Australia.</w:t>
      </w:r>
    </w:p>
    <w:p w:rsidR="00C5646B" w:rsidRPr="00C5646B" w:rsidRDefault="00C5646B" w:rsidP="00C5646B">
      <w:pPr>
        <w:spacing w:before="100" w:beforeAutospacing="1" w:after="100" w:afterAutospacing="1"/>
        <w:rPr>
          <w:rFonts w:ascii="Arial" w:hAnsi="Arial" w:cs="Arial"/>
          <w:sz w:val="22"/>
          <w:szCs w:val="22"/>
          <w:lang w:eastAsia="zh-CN"/>
        </w:rPr>
      </w:pPr>
      <w:r w:rsidRPr="00C5646B">
        <w:rPr>
          <w:rFonts w:ascii="Arial" w:hAnsi="Arial" w:cs="Arial"/>
          <w:sz w:val="22"/>
          <w:szCs w:val="22"/>
          <w:lang w:eastAsia="zh-CN"/>
        </w:rPr>
        <w:t>Depending on your circumstances the requirements are listed below</w:t>
      </w:r>
      <w:proofErr w:type="gramStart"/>
      <w:r w:rsidRPr="00C5646B">
        <w:rPr>
          <w:rFonts w:ascii="Arial" w:hAnsi="Arial" w:cs="Arial"/>
          <w:sz w:val="22"/>
          <w:szCs w:val="22"/>
          <w:lang w:eastAsia="zh-CN"/>
        </w:rPr>
        <w:t>:</w:t>
      </w:r>
      <w:proofErr w:type="gramEnd"/>
      <w:r w:rsidRPr="00C5646B">
        <w:rPr>
          <w:rFonts w:ascii="Arial" w:hAnsi="Arial" w:cs="Arial"/>
          <w:sz w:val="22"/>
          <w:szCs w:val="22"/>
          <w:lang w:eastAsia="zh-CN"/>
        </w:rPr>
        <w:br/>
      </w:r>
      <w:r w:rsidRPr="00C5646B">
        <w:rPr>
          <w:rFonts w:ascii="Arial" w:hAnsi="Arial" w:cs="Arial"/>
          <w:sz w:val="22"/>
          <w:szCs w:val="22"/>
          <w:lang w:eastAsia="zh-CN"/>
        </w:rPr>
        <w:br/>
      </w:r>
      <w:r w:rsidRPr="00C5646B">
        <w:rPr>
          <w:rFonts w:ascii="Arial" w:hAnsi="Arial" w:cs="Arial"/>
          <w:bCs/>
          <w:i/>
          <w:iCs/>
          <w:sz w:val="22"/>
          <w:szCs w:val="22"/>
          <w:lang w:eastAsia="zh-CN"/>
        </w:rPr>
        <w:lastRenderedPageBreak/>
        <w:t>(a) ‘Married in Australia’</w:t>
      </w:r>
      <w:r w:rsidRPr="00C5646B">
        <w:rPr>
          <w:rFonts w:ascii="Arial" w:hAnsi="Arial" w:cs="Arial"/>
          <w:sz w:val="22"/>
          <w:szCs w:val="22"/>
          <w:lang w:eastAsia="zh-CN"/>
        </w:rPr>
        <w:t xml:space="preserve"> - If you were married in Australia then you will need to obtain an official marriage certificate from the </w:t>
      </w:r>
      <w:hyperlink r:id="rId11" w:history="1">
        <w:r w:rsidRPr="00C5646B">
          <w:rPr>
            <w:rFonts w:ascii="Arial" w:hAnsi="Arial" w:cs="Arial"/>
            <w:color w:val="0000FF"/>
            <w:sz w:val="22"/>
            <w:szCs w:val="22"/>
            <w:u w:val="single"/>
            <w:lang w:eastAsia="zh-CN"/>
          </w:rPr>
          <w:t>Registrar of Births, Deaths and Marriages</w:t>
        </w:r>
      </w:hyperlink>
      <w:r w:rsidRPr="00C5646B">
        <w:rPr>
          <w:rFonts w:ascii="Arial" w:hAnsi="Arial" w:cs="Arial"/>
          <w:sz w:val="22"/>
          <w:szCs w:val="22"/>
          <w:lang w:eastAsia="zh-CN"/>
        </w:rPr>
        <w:t xml:space="preserve"> in the state where you were married. The certificate provided by the marriage celebrant is not sufficient evidence for a change of name.</w:t>
      </w:r>
    </w:p>
    <w:p w:rsidR="00C5646B" w:rsidRPr="00C5646B" w:rsidRDefault="00C5646B" w:rsidP="00C5646B">
      <w:pPr>
        <w:spacing w:before="100" w:beforeAutospacing="1" w:after="100" w:afterAutospacing="1"/>
        <w:rPr>
          <w:rFonts w:ascii="Arial" w:hAnsi="Arial" w:cs="Arial"/>
          <w:sz w:val="22"/>
          <w:szCs w:val="22"/>
          <w:lang w:eastAsia="zh-CN"/>
        </w:rPr>
      </w:pPr>
      <w:r w:rsidRPr="00C5646B">
        <w:rPr>
          <w:rFonts w:ascii="Arial" w:hAnsi="Arial" w:cs="Arial"/>
          <w:bCs/>
          <w:i/>
          <w:iCs/>
          <w:sz w:val="22"/>
          <w:szCs w:val="22"/>
          <w:lang w:eastAsia="zh-CN"/>
        </w:rPr>
        <w:t>(b) ‘Born in Australia and married outside Australia’</w:t>
      </w:r>
      <w:r w:rsidRPr="00C5646B">
        <w:rPr>
          <w:rFonts w:ascii="Arial" w:hAnsi="Arial" w:cs="Arial"/>
          <w:sz w:val="22"/>
          <w:szCs w:val="22"/>
          <w:lang w:eastAsia="zh-CN"/>
        </w:rPr>
        <w:t xml:space="preserve"> - If you were born in Australia but were married overseas, you will need to apply to the </w:t>
      </w:r>
      <w:hyperlink r:id="rId12" w:history="1">
        <w:r w:rsidRPr="00C5646B">
          <w:rPr>
            <w:rFonts w:ascii="Arial" w:hAnsi="Arial" w:cs="Arial"/>
            <w:color w:val="0000FF"/>
            <w:sz w:val="22"/>
            <w:szCs w:val="22"/>
            <w:u w:val="single"/>
            <w:lang w:eastAsia="zh-CN"/>
          </w:rPr>
          <w:t xml:space="preserve">Registrar of Births, Deaths and Marriages </w:t>
        </w:r>
      </w:hyperlink>
      <w:r w:rsidRPr="00C5646B">
        <w:rPr>
          <w:rFonts w:ascii="Arial" w:hAnsi="Arial" w:cs="Arial"/>
          <w:sz w:val="22"/>
          <w:szCs w:val="22"/>
          <w:lang w:eastAsia="zh-CN"/>
        </w:rPr>
        <w:t>in the state where you were born for a change of name certificate or for an amendment to your birth certificate.</w:t>
      </w:r>
    </w:p>
    <w:p w:rsidR="00B43478" w:rsidRPr="002C4A8B" w:rsidRDefault="00C5646B" w:rsidP="00B43478">
      <w:pPr>
        <w:spacing w:before="100" w:beforeAutospacing="1" w:after="100" w:afterAutospacing="1"/>
        <w:rPr>
          <w:rFonts w:ascii="Arial" w:hAnsi="Arial" w:cs="Arial"/>
          <w:sz w:val="22"/>
          <w:szCs w:val="22"/>
          <w:lang w:eastAsia="zh-CN"/>
        </w:rPr>
      </w:pPr>
      <w:r w:rsidRPr="00C5646B">
        <w:rPr>
          <w:rFonts w:ascii="Arial" w:hAnsi="Arial" w:cs="Arial"/>
          <w:bCs/>
          <w:i/>
          <w:iCs/>
          <w:sz w:val="22"/>
          <w:szCs w:val="22"/>
          <w:lang w:eastAsia="zh-CN"/>
        </w:rPr>
        <w:t>(c) ‘Born outside Australia’</w:t>
      </w:r>
      <w:r w:rsidRPr="00C5646B">
        <w:rPr>
          <w:rFonts w:ascii="Arial" w:hAnsi="Arial" w:cs="Arial"/>
          <w:sz w:val="22"/>
          <w:szCs w:val="22"/>
          <w:lang w:eastAsia="zh-CN"/>
        </w:rPr>
        <w:t xml:space="preserve"> - If you were not born in Australia and were married overseas you can provide an official marriage certificate from the country where you were married. This certificate must be provided by the equivalent of the Births, Deaths and Marriage registry.</w:t>
      </w:r>
      <w:r w:rsidR="001B28BA">
        <w:rPr>
          <w:rFonts w:ascii="Arial" w:hAnsi="Arial" w:cs="Arial"/>
          <w:sz w:val="22"/>
          <w:szCs w:val="22"/>
          <w:lang w:eastAsia="zh-CN"/>
        </w:rPr>
        <w:t xml:space="preserve"> You must obtain an apostille on the multilingual original document (from the </w:t>
      </w:r>
      <w:proofErr w:type="spellStart"/>
      <w:r w:rsidR="001B28BA">
        <w:rPr>
          <w:rFonts w:ascii="Arial" w:hAnsi="Arial" w:cs="Arial"/>
          <w:sz w:val="22"/>
          <w:szCs w:val="22"/>
          <w:lang w:eastAsia="zh-CN"/>
        </w:rPr>
        <w:t>mairie</w:t>
      </w:r>
      <w:proofErr w:type="spellEnd"/>
      <w:r w:rsidR="001B28BA">
        <w:rPr>
          <w:rFonts w:ascii="Arial" w:hAnsi="Arial" w:cs="Arial"/>
          <w:sz w:val="22"/>
          <w:szCs w:val="22"/>
          <w:lang w:eastAsia="zh-CN"/>
        </w:rPr>
        <w:t>) or on the original French version with an original English translation done by a sworn translator.</w:t>
      </w:r>
    </w:p>
    <w:p w:rsidR="00C5646B" w:rsidRPr="002C4A8B" w:rsidRDefault="00C5646B" w:rsidP="00B43478">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Photos</w:t>
      </w:r>
    </w:p>
    <w:p w:rsidR="00752314" w:rsidRPr="002C4A8B" w:rsidRDefault="00C5646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rPr>
        <w:t xml:space="preserve">Check </w:t>
      </w:r>
      <w:r w:rsidR="00752314" w:rsidRPr="002C4A8B">
        <w:rPr>
          <w:rFonts w:ascii="Arial" w:hAnsi="Arial" w:cs="Arial"/>
          <w:sz w:val="22"/>
          <w:szCs w:val="22"/>
        </w:rPr>
        <w:t xml:space="preserve">the photo guidelines </w:t>
      </w:r>
      <w:r w:rsidRPr="002C4A8B">
        <w:rPr>
          <w:rFonts w:ascii="Arial" w:hAnsi="Arial" w:cs="Arial"/>
          <w:sz w:val="22"/>
          <w:szCs w:val="22"/>
        </w:rPr>
        <w:t xml:space="preserve">on </w:t>
      </w:r>
      <w:hyperlink r:id="rId13" w:history="1">
        <w:r w:rsidRPr="002C4A8B">
          <w:rPr>
            <w:rStyle w:val="Hyperlink"/>
            <w:rFonts w:ascii="Arial" w:hAnsi="Arial" w:cs="Arial"/>
            <w:sz w:val="22"/>
            <w:szCs w:val="22"/>
          </w:rPr>
          <w:t>www.passports.gov.au</w:t>
        </w:r>
      </w:hyperlink>
      <w:r w:rsidRPr="002C4A8B">
        <w:rPr>
          <w:rFonts w:ascii="Arial" w:hAnsi="Arial" w:cs="Arial"/>
          <w:sz w:val="22"/>
          <w:szCs w:val="22"/>
        </w:rPr>
        <w:t xml:space="preserve"> for the right</w:t>
      </w:r>
      <w:r w:rsidR="00D7715B" w:rsidRPr="002C4A8B">
        <w:rPr>
          <w:rFonts w:ascii="Arial" w:hAnsi="Arial" w:cs="Arial"/>
          <w:sz w:val="22"/>
          <w:szCs w:val="22"/>
          <w:lang w:eastAsia="en-AU"/>
        </w:rPr>
        <w:t xml:space="preserve"> size and </w:t>
      </w:r>
      <w:r w:rsidR="00752314" w:rsidRPr="002C4A8B">
        <w:rPr>
          <w:rFonts w:ascii="Arial" w:hAnsi="Arial" w:cs="Arial"/>
          <w:sz w:val="22"/>
          <w:szCs w:val="22"/>
          <w:lang w:eastAsia="en-AU"/>
        </w:rPr>
        <w:t>required qu</w:t>
      </w:r>
      <w:r w:rsidR="00D7715B" w:rsidRPr="002C4A8B">
        <w:rPr>
          <w:rFonts w:ascii="Arial" w:hAnsi="Arial" w:cs="Arial"/>
          <w:sz w:val="22"/>
          <w:szCs w:val="22"/>
          <w:lang w:eastAsia="en-AU"/>
        </w:rPr>
        <w:t>ality</w:t>
      </w:r>
      <w:r w:rsidRPr="002C4A8B">
        <w:rPr>
          <w:rFonts w:ascii="Arial" w:hAnsi="Arial" w:cs="Arial"/>
          <w:sz w:val="22"/>
          <w:szCs w:val="22"/>
          <w:lang w:eastAsia="en-AU"/>
        </w:rPr>
        <w:t xml:space="preserve"> the photos requested</w:t>
      </w:r>
      <w:r w:rsidR="00752314" w:rsidRPr="002C4A8B">
        <w:rPr>
          <w:rFonts w:ascii="Arial" w:hAnsi="Arial" w:cs="Arial"/>
          <w:sz w:val="22"/>
          <w:szCs w:val="22"/>
          <w:lang w:eastAsia="en-AU"/>
        </w:rPr>
        <w:t>. We are not in a position to recommend any specific photo shops.</w:t>
      </w:r>
      <w:r w:rsidR="00B43478" w:rsidRPr="002C4A8B">
        <w:rPr>
          <w:rFonts w:ascii="Arial" w:hAnsi="Arial" w:cs="Arial"/>
          <w:sz w:val="22"/>
          <w:szCs w:val="22"/>
          <w:lang w:eastAsia="en-AU"/>
        </w:rPr>
        <w:br/>
        <w:t xml:space="preserve">It is best to remove your glasses for the passport photo, even if </w:t>
      </w:r>
      <w:proofErr w:type="gramStart"/>
      <w:r w:rsidR="00B43478" w:rsidRPr="002C4A8B">
        <w:rPr>
          <w:rFonts w:ascii="Arial" w:hAnsi="Arial" w:cs="Arial"/>
          <w:sz w:val="22"/>
          <w:szCs w:val="22"/>
          <w:lang w:eastAsia="en-AU"/>
        </w:rPr>
        <w:t>you  wear</w:t>
      </w:r>
      <w:proofErr w:type="gramEnd"/>
      <w:r w:rsidR="00B43478" w:rsidRPr="002C4A8B">
        <w:rPr>
          <w:rFonts w:ascii="Arial" w:hAnsi="Arial" w:cs="Arial"/>
          <w:sz w:val="22"/>
          <w:szCs w:val="22"/>
          <w:lang w:eastAsia="en-AU"/>
        </w:rPr>
        <w:t xml:space="preserve"> them at all times.</w:t>
      </w:r>
      <w:r w:rsidR="00C611E2">
        <w:rPr>
          <w:rFonts w:ascii="Arial" w:hAnsi="Arial" w:cs="Arial"/>
          <w:sz w:val="22"/>
          <w:szCs w:val="22"/>
          <w:lang w:eastAsia="en-AU"/>
        </w:rPr>
        <w:t xml:space="preserve"> </w:t>
      </w:r>
      <w:r w:rsidRPr="002C4A8B">
        <w:rPr>
          <w:rFonts w:ascii="Arial" w:hAnsi="Arial" w:cs="Arial"/>
          <w:sz w:val="22"/>
          <w:szCs w:val="22"/>
          <w:lang w:eastAsia="en-AU"/>
        </w:rPr>
        <w:t>Photos will need to be less than six months old.</w:t>
      </w:r>
      <w:r w:rsidR="00752314" w:rsidRPr="002C4A8B">
        <w:rPr>
          <w:rFonts w:ascii="Arial" w:hAnsi="Arial" w:cs="Arial"/>
          <w:sz w:val="22"/>
          <w:szCs w:val="22"/>
          <w:lang w:eastAsia="en-AU"/>
        </w:rPr>
        <w:t xml:space="preserve"> </w:t>
      </w:r>
    </w:p>
    <w:p w:rsidR="00C5646B" w:rsidRPr="002C4A8B" w:rsidRDefault="00C5646B" w:rsidP="00C5646B">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Guarantor</w:t>
      </w:r>
    </w:p>
    <w:p w:rsidR="00C5646B" w:rsidRPr="00C5646B" w:rsidRDefault="00C5646B" w:rsidP="00C5646B">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t xml:space="preserve">The Guarantor </w:t>
      </w:r>
      <w:r w:rsidR="00752314" w:rsidRPr="002C4A8B">
        <w:rPr>
          <w:rFonts w:ascii="Arial" w:hAnsi="Arial" w:cs="Arial"/>
          <w:sz w:val="22"/>
          <w:szCs w:val="22"/>
          <w:lang w:eastAsia="zh-CN"/>
        </w:rPr>
        <w:t xml:space="preserve">(who needs to be over 18 years of age and not related to the applicant or living at the same address, must have known the applicant for at least 12 months (or since birth if the child is under 12 months old) </w:t>
      </w:r>
      <w:r w:rsidR="00334596">
        <w:rPr>
          <w:rFonts w:ascii="Arial" w:hAnsi="Arial" w:cs="Arial"/>
          <w:sz w:val="22"/>
          <w:szCs w:val="22"/>
          <w:lang w:eastAsia="zh-CN"/>
        </w:rPr>
        <w:t xml:space="preserve">and </w:t>
      </w:r>
      <w:r w:rsidR="00752314" w:rsidRPr="002C4A8B">
        <w:rPr>
          <w:rFonts w:ascii="Arial" w:hAnsi="Arial" w:cs="Arial"/>
          <w:sz w:val="22"/>
          <w:szCs w:val="22"/>
          <w:lang w:eastAsia="zh-CN"/>
        </w:rPr>
        <w:t xml:space="preserve">can either be </w:t>
      </w:r>
      <w:r w:rsidRPr="00C5646B">
        <w:rPr>
          <w:rFonts w:ascii="Arial" w:hAnsi="Arial" w:cs="Arial"/>
          <w:sz w:val="22"/>
          <w:szCs w:val="22"/>
          <w:lang w:eastAsia="zh-CN"/>
        </w:rPr>
        <w:t>:</w:t>
      </w:r>
    </w:p>
    <w:p w:rsidR="00D7715B" w:rsidRPr="002C4A8B" w:rsidRDefault="00C611E2" w:rsidP="00661EF7">
      <w:pPr>
        <w:spacing w:before="100" w:beforeAutospacing="1" w:after="100" w:afterAutospacing="1"/>
        <w:rPr>
          <w:rFonts w:ascii="Arial" w:hAnsi="Arial" w:cs="Arial"/>
          <w:sz w:val="22"/>
          <w:szCs w:val="22"/>
          <w:lang w:eastAsia="en-AU"/>
        </w:rPr>
      </w:pPr>
      <w:r w:rsidRPr="00C5646B">
        <w:rPr>
          <w:rFonts w:ascii="Arial" w:hAnsi="Arial" w:cs="Arial"/>
          <w:sz w:val="22"/>
          <w:szCs w:val="22"/>
          <w:lang w:eastAsia="zh-CN"/>
        </w:rPr>
        <w:t>A current Australian passport holder</w:t>
      </w:r>
      <w:r w:rsidRPr="002C4A8B">
        <w:rPr>
          <w:rFonts w:ascii="Arial" w:hAnsi="Arial" w:cs="Arial"/>
          <w:sz w:val="22"/>
          <w:szCs w:val="22"/>
          <w:lang w:eastAsia="zh-CN"/>
        </w:rPr>
        <w:t xml:space="preserve"> with a valid passport</w:t>
      </w:r>
      <w:r w:rsidRPr="00C5646B">
        <w:rPr>
          <w:rFonts w:ascii="Arial" w:hAnsi="Arial" w:cs="Arial"/>
          <w:sz w:val="22"/>
          <w:szCs w:val="22"/>
          <w:lang w:eastAsia="zh-CN"/>
        </w:rPr>
        <w:t xml:space="preserve"> </w:t>
      </w:r>
      <w:r>
        <w:rPr>
          <w:rFonts w:ascii="Arial" w:hAnsi="Arial" w:cs="Arial"/>
          <w:sz w:val="22"/>
          <w:szCs w:val="22"/>
          <w:lang w:eastAsia="zh-CN"/>
        </w:rPr>
        <w:t>or a</w:t>
      </w:r>
      <w:r w:rsidR="00C5646B" w:rsidRPr="00C5646B">
        <w:rPr>
          <w:rFonts w:ascii="Arial" w:hAnsi="Arial" w:cs="Arial"/>
          <w:sz w:val="22"/>
          <w:szCs w:val="22"/>
          <w:lang w:eastAsia="zh-CN"/>
        </w:rPr>
        <w:t xml:space="preserve"> non-Australian who is currently employed in one of the occupation </w:t>
      </w:r>
      <w:proofErr w:type="gramStart"/>
      <w:r w:rsidR="00C5646B" w:rsidRPr="00C5646B">
        <w:rPr>
          <w:rFonts w:ascii="Arial" w:hAnsi="Arial" w:cs="Arial"/>
          <w:sz w:val="22"/>
          <w:szCs w:val="22"/>
          <w:lang w:eastAsia="zh-CN"/>
        </w:rPr>
        <w:t>groups</w:t>
      </w:r>
      <w:r w:rsidR="00C5646B" w:rsidRPr="002C4A8B">
        <w:rPr>
          <w:rFonts w:ascii="Arial" w:hAnsi="Arial" w:cs="Arial"/>
          <w:sz w:val="22"/>
          <w:szCs w:val="22"/>
          <w:lang w:eastAsia="zh-CN"/>
        </w:rPr>
        <w:t>,</w:t>
      </w:r>
      <w:proofErr w:type="gramEnd"/>
      <w:r w:rsidR="00C5646B" w:rsidRPr="002C4A8B">
        <w:rPr>
          <w:rFonts w:ascii="Arial" w:hAnsi="Arial" w:cs="Arial"/>
          <w:sz w:val="22"/>
          <w:szCs w:val="22"/>
          <w:lang w:eastAsia="zh-CN"/>
        </w:rPr>
        <w:t xml:space="preserve"> please refer to guarantor listing on the main menu of Passport Information Page</w:t>
      </w:r>
      <w:r>
        <w:rPr>
          <w:rFonts w:ascii="Arial" w:hAnsi="Arial" w:cs="Arial"/>
          <w:sz w:val="22"/>
          <w:szCs w:val="22"/>
          <w:lang w:eastAsia="zh-CN"/>
        </w:rPr>
        <w:t xml:space="preserve">. </w:t>
      </w:r>
      <w:r w:rsidR="00C5646B" w:rsidRPr="002C4A8B">
        <w:rPr>
          <w:rFonts w:ascii="Arial" w:hAnsi="Arial" w:cs="Arial"/>
          <w:sz w:val="22"/>
          <w:szCs w:val="22"/>
          <w:lang w:eastAsia="zh-CN"/>
        </w:rPr>
        <w:br/>
      </w:r>
      <w:r w:rsidR="00C5646B" w:rsidRPr="002C4A8B">
        <w:rPr>
          <w:rFonts w:ascii="Arial" w:hAnsi="Arial" w:cs="Arial"/>
          <w:sz w:val="22"/>
          <w:szCs w:val="22"/>
          <w:lang w:eastAsia="zh-CN"/>
        </w:rPr>
        <w:br/>
      </w:r>
      <w:r w:rsidR="00C5646B" w:rsidRPr="002C4A8B">
        <w:rPr>
          <w:rFonts w:ascii="Arial" w:hAnsi="Arial" w:cs="Arial"/>
          <w:sz w:val="22"/>
          <w:szCs w:val="22"/>
          <w:lang w:eastAsia="en-AU"/>
        </w:rPr>
        <w:t xml:space="preserve">The </w:t>
      </w:r>
      <w:r w:rsidR="00D7715B" w:rsidRPr="002C4A8B">
        <w:rPr>
          <w:rFonts w:ascii="Arial" w:hAnsi="Arial" w:cs="Arial"/>
          <w:sz w:val="22"/>
          <w:szCs w:val="22"/>
          <w:lang w:eastAsia="en-AU"/>
        </w:rPr>
        <w:t xml:space="preserve">Guarantor </w:t>
      </w:r>
      <w:r w:rsidR="00C5646B" w:rsidRPr="002C4A8B">
        <w:rPr>
          <w:rFonts w:ascii="Arial" w:hAnsi="Arial" w:cs="Arial"/>
          <w:sz w:val="22"/>
          <w:szCs w:val="22"/>
          <w:lang w:eastAsia="en-AU"/>
        </w:rPr>
        <w:t>need</w:t>
      </w:r>
      <w:r w:rsidR="00752314" w:rsidRPr="002C4A8B">
        <w:rPr>
          <w:rFonts w:ascii="Arial" w:hAnsi="Arial" w:cs="Arial"/>
          <w:sz w:val="22"/>
          <w:szCs w:val="22"/>
          <w:lang w:eastAsia="en-AU"/>
        </w:rPr>
        <w:t>s</w:t>
      </w:r>
      <w:r w:rsidR="00C5646B" w:rsidRPr="002C4A8B">
        <w:rPr>
          <w:rFonts w:ascii="Arial" w:hAnsi="Arial" w:cs="Arial"/>
          <w:sz w:val="22"/>
          <w:szCs w:val="22"/>
          <w:lang w:eastAsia="en-AU"/>
        </w:rPr>
        <w:t xml:space="preserve"> to w</w:t>
      </w:r>
      <w:r w:rsidR="00D7715B" w:rsidRPr="002C4A8B">
        <w:rPr>
          <w:rFonts w:ascii="Arial" w:hAnsi="Arial" w:cs="Arial"/>
          <w:sz w:val="22"/>
          <w:szCs w:val="22"/>
          <w:lang w:eastAsia="en-AU"/>
        </w:rPr>
        <w:t xml:space="preserve">rite on the back of one photo “This is a true photo of </w:t>
      </w:r>
      <w:r w:rsidR="00364DD1" w:rsidRPr="002C4A8B">
        <w:rPr>
          <w:rFonts w:ascii="Arial" w:hAnsi="Arial" w:cs="Arial"/>
          <w:sz w:val="22"/>
          <w:szCs w:val="22"/>
          <w:lang w:eastAsia="en-AU"/>
        </w:rPr>
        <w:t>“</w:t>
      </w:r>
      <w:r w:rsidR="00D7715B" w:rsidRPr="002C4A8B">
        <w:rPr>
          <w:rFonts w:ascii="Arial" w:hAnsi="Arial" w:cs="Arial"/>
          <w:sz w:val="22"/>
          <w:szCs w:val="22"/>
          <w:lang w:eastAsia="en-AU"/>
        </w:rPr>
        <w:t xml:space="preserve">applicant name” and signed underneath. </w:t>
      </w:r>
    </w:p>
    <w:p w:rsidR="00752314" w:rsidRPr="002C4A8B" w:rsidRDefault="00752314" w:rsidP="00752314">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The guarantor needs to provide a valid phone number and be contactable during office hours.</w:t>
      </w:r>
    </w:p>
    <w:p w:rsidR="00C5646B" w:rsidRPr="002C4A8B" w:rsidRDefault="00C5646B" w:rsidP="00752314">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Passport Fees</w:t>
      </w:r>
    </w:p>
    <w:p w:rsidR="00D7715B" w:rsidRPr="002C4A8B" w:rsidRDefault="00D7715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Correct</w:t>
      </w:r>
      <w:r w:rsidR="00C5646B" w:rsidRPr="002C4A8B">
        <w:rPr>
          <w:rFonts w:ascii="Arial" w:hAnsi="Arial" w:cs="Arial"/>
          <w:sz w:val="22"/>
          <w:szCs w:val="22"/>
          <w:lang w:eastAsia="en-AU"/>
        </w:rPr>
        <w:t xml:space="preserve"> payment fees apply. Refer to passport fees listed on Australian Passport Information Page for the current fees (</w:t>
      </w:r>
      <w:r w:rsidRPr="002C4A8B">
        <w:rPr>
          <w:rFonts w:ascii="Arial" w:hAnsi="Arial" w:cs="Arial"/>
          <w:sz w:val="22"/>
          <w:szCs w:val="22"/>
          <w:lang w:eastAsia="en-AU"/>
        </w:rPr>
        <w:t xml:space="preserve">fees </w:t>
      </w:r>
      <w:r w:rsidR="00C5646B" w:rsidRPr="002C4A8B">
        <w:rPr>
          <w:rFonts w:ascii="Arial" w:hAnsi="Arial" w:cs="Arial"/>
          <w:sz w:val="22"/>
          <w:szCs w:val="22"/>
          <w:lang w:eastAsia="en-AU"/>
        </w:rPr>
        <w:t xml:space="preserve">can be </w:t>
      </w:r>
      <w:r w:rsidRPr="002C4A8B">
        <w:rPr>
          <w:rFonts w:ascii="Arial" w:hAnsi="Arial" w:cs="Arial"/>
          <w:sz w:val="22"/>
          <w:szCs w:val="22"/>
          <w:lang w:eastAsia="en-AU"/>
        </w:rPr>
        <w:t>adjusted on the 1st of each month</w:t>
      </w:r>
      <w:r w:rsidR="00013E5C" w:rsidRPr="002C4A8B">
        <w:rPr>
          <w:rFonts w:ascii="Arial" w:hAnsi="Arial" w:cs="Arial"/>
          <w:sz w:val="22"/>
          <w:szCs w:val="22"/>
          <w:lang w:eastAsia="en-AU"/>
        </w:rPr>
        <w:t xml:space="preserve"> due to exchange rate fluctuations</w:t>
      </w:r>
      <w:r w:rsidR="00C5646B" w:rsidRPr="002C4A8B">
        <w:rPr>
          <w:rFonts w:ascii="Arial" w:hAnsi="Arial" w:cs="Arial"/>
          <w:sz w:val="22"/>
          <w:szCs w:val="22"/>
          <w:lang w:eastAsia="en-AU"/>
        </w:rPr>
        <w:t>)</w:t>
      </w:r>
      <w:r w:rsidR="00013E5C" w:rsidRPr="002C4A8B">
        <w:rPr>
          <w:rFonts w:ascii="Arial" w:hAnsi="Arial" w:cs="Arial"/>
          <w:sz w:val="22"/>
          <w:szCs w:val="22"/>
          <w:lang w:eastAsia="en-AU"/>
        </w:rPr>
        <w:t>.</w:t>
      </w:r>
    </w:p>
    <w:p w:rsidR="00401F0A" w:rsidRDefault="00B43478"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Priority processing service is not available in Paris. </w:t>
      </w:r>
      <w:r w:rsidR="00401F0A">
        <w:rPr>
          <w:rFonts w:ascii="Arial" w:hAnsi="Arial" w:cs="Arial"/>
          <w:sz w:val="22"/>
          <w:szCs w:val="22"/>
          <w:lang w:eastAsia="en-AU"/>
        </w:rPr>
        <w:br/>
      </w:r>
      <w:r w:rsidR="00401F0A">
        <w:rPr>
          <w:rFonts w:ascii="Arial" w:hAnsi="Arial" w:cs="Arial"/>
          <w:sz w:val="22"/>
          <w:szCs w:val="22"/>
          <w:lang w:eastAsia="en-AU"/>
        </w:rPr>
        <w:br/>
        <w:t xml:space="preserve">Payment can </w:t>
      </w:r>
      <w:r w:rsidR="00C611E2">
        <w:rPr>
          <w:rFonts w:ascii="Arial" w:hAnsi="Arial" w:cs="Arial"/>
          <w:sz w:val="22"/>
          <w:szCs w:val="22"/>
          <w:lang w:eastAsia="en-AU"/>
        </w:rPr>
        <w:t xml:space="preserve">only </w:t>
      </w:r>
      <w:r w:rsidR="00401F0A">
        <w:rPr>
          <w:rFonts w:ascii="Arial" w:hAnsi="Arial" w:cs="Arial"/>
          <w:sz w:val="22"/>
          <w:szCs w:val="22"/>
          <w:lang w:eastAsia="en-AU"/>
        </w:rPr>
        <w:t>be made by credit card.</w:t>
      </w:r>
    </w:p>
    <w:p w:rsidR="00401F0A" w:rsidRPr="002C4A8B" w:rsidRDefault="00401F0A" w:rsidP="00661EF7">
      <w:pPr>
        <w:spacing w:before="100" w:beforeAutospacing="1" w:after="100" w:afterAutospacing="1"/>
        <w:rPr>
          <w:rFonts w:ascii="Arial" w:hAnsi="Arial" w:cs="Arial"/>
          <w:sz w:val="22"/>
          <w:szCs w:val="22"/>
          <w:lang w:eastAsia="en-AU"/>
        </w:rPr>
      </w:pPr>
    </w:p>
    <w:p w:rsidR="00D7715B" w:rsidRPr="002C4A8B" w:rsidRDefault="00661EF7" w:rsidP="00661EF7">
      <w:pPr>
        <w:spacing w:before="100" w:beforeAutospacing="1" w:after="100" w:afterAutospacing="1"/>
        <w:jc w:val="center"/>
        <w:outlineLvl w:val="3"/>
        <w:rPr>
          <w:rFonts w:ascii="Arial" w:hAnsi="Arial" w:cs="Arial"/>
          <w:b/>
          <w:bCs/>
          <w:sz w:val="22"/>
          <w:szCs w:val="22"/>
          <w:lang w:eastAsia="en-AU"/>
        </w:rPr>
      </w:pPr>
      <w:r w:rsidRPr="002C4A8B">
        <w:rPr>
          <w:rFonts w:ascii="Arial" w:hAnsi="Arial" w:cs="Arial"/>
          <w:b/>
          <w:bCs/>
          <w:sz w:val="22"/>
          <w:szCs w:val="22"/>
          <w:lang w:eastAsia="en-AU"/>
        </w:rPr>
        <w:lastRenderedPageBreak/>
        <w:t xml:space="preserve">Identification </w:t>
      </w:r>
      <w:r w:rsidR="002A1FE5" w:rsidRPr="002C4A8B">
        <w:rPr>
          <w:rFonts w:ascii="Arial" w:hAnsi="Arial" w:cs="Arial"/>
          <w:b/>
          <w:bCs/>
          <w:sz w:val="22"/>
          <w:szCs w:val="22"/>
          <w:lang w:eastAsia="en-AU"/>
        </w:rPr>
        <w:t>for Adults</w:t>
      </w:r>
    </w:p>
    <w:p w:rsidR="00B43478" w:rsidRPr="002C4A8B" w:rsidRDefault="00B43478"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Do not complete section 16 if your driving licence has expired. </w:t>
      </w:r>
    </w:p>
    <w:p w:rsidR="00E06E62" w:rsidRPr="002C4A8B" w:rsidRDefault="00090C82"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At the time of the interview, you will need to present c</w:t>
      </w:r>
      <w:r w:rsidR="00D7715B" w:rsidRPr="002C4A8B">
        <w:rPr>
          <w:rFonts w:ascii="Arial" w:hAnsi="Arial" w:cs="Arial"/>
          <w:sz w:val="22"/>
          <w:szCs w:val="22"/>
          <w:lang w:eastAsia="en-AU"/>
        </w:rPr>
        <w:t>orrect</w:t>
      </w:r>
      <w:r w:rsidR="00C26A26" w:rsidRPr="002C4A8B">
        <w:rPr>
          <w:rFonts w:ascii="Arial" w:hAnsi="Arial" w:cs="Arial"/>
          <w:sz w:val="22"/>
          <w:szCs w:val="22"/>
          <w:lang w:eastAsia="en-AU"/>
        </w:rPr>
        <w:t xml:space="preserve"> Identification </w:t>
      </w:r>
      <w:r w:rsidRPr="002C4A8B">
        <w:rPr>
          <w:rFonts w:ascii="Arial" w:hAnsi="Arial" w:cs="Arial"/>
          <w:sz w:val="22"/>
          <w:szCs w:val="22"/>
          <w:lang w:eastAsia="en-AU"/>
        </w:rPr>
        <w:t>documents such as</w:t>
      </w:r>
      <w:r w:rsidR="00C26A26" w:rsidRPr="002C4A8B">
        <w:rPr>
          <w:rFonts w:ascii="Arial" w:hAnsi="Arial" w:cs="Arial"/>
          <w:sz w:val="22"/>
          <w:szCs w:val="22"/>
          <w:lang w:eastAsia="en-AU"/>
        </w:rPr>
        <w:t xml:space="preserve"> F</w:t>
      </w:r>
      <w:r w:rsidR="00E06E62" w:rsidRPr="002C4A8B">
        <w:rPr>
          <w:rFonts w:ascii="Arial" w:hAnsi="Arial" w:cs="Arial"/>
          <w:sz w:val="22"/>
          <w:szCs w:val="22"/>
          <w:lang w:eastAsia="en-AU"/>
        </w:rPr>
        <w:t xml:space="preserve">oreign Passport, Titre de </w:t>
      </w:r>
      <w:proofErr w:type="spellStart"/>
      <w:r w:rsidR="00E06E62" w:rsidRPr="002C4A8B">
        <w:rPr>
          <w:rFonts w:ascii="Arial" w:hAnsi="Arial" w:cs="Arial"/>
          <w:sz w:val="22"/>
          <w:szCs w:val="22"/>
          <w:lang w:eastAsia="en-AU"/>
        </w:rPr>
        <w:t>séjour</w:t>
      </w:r>
      <w:proofErr w:type="spellEnd"/>
      <w:r w:rsidR="00E06E62" w:rsidRPr="002C4A8B">
        <w:rPr>
          <w:rFonts w:ascii="Arial" w:hAnsi="Arial" w:cs="Arial"/>
          <w:sz w:val="22"/>
          <w:szCs w:val="22"/>
          <w:lang w:eastAsia="en-AU"/>
        </w:rPr>
        <w:t xml:space="preserve">, Identification Card (carte </w:t>
      </w:r>
      <w:proofErr w:type="spellStart"/>
      <w:r w:rsidR="00E06E62" w:rsidRPr="002C4A8B">
        <w:rPr>
          <w:rFonts w:ascii="Arial" w:hAnsi="Arial" w:cs="Arial"/>
          <w:sz w:val="22"/>
          <w:szCs w:val="22"/>
          <w:lang w:eastAsia="en-AU"/>
        </w:rPr>
        <w:t>d’identité</w:t>
      </w:r>
      <w:proofErr w:type="spellEnd"/>
      <w:r w:rsidR="00E06E62" w:rsidRPr="002C4A8B">
        <w:rPr>
          <w:rFonts w:ascii="Arial" w:hAnsi="Arial" w:cs="Arial"/>
          <w:sz w:val="22"/>
          <w:szCs w:val="22"/>
          <w:lang w:eastAsia="en-AU"/>
        </w:rPr>
        <w:t>), driving licence (</w:t>
      </w:r>
      <w:r w:rsidRPr="002C4A8B">
        <w:rPr>
          <w:rFonts w:ascii="Arial" w:hAnsi="Arial" w:cs="Arial"/>
          <w:sz w:val="22"/>
          <w:szCs w:val="22"/>
          <w:lang w:eastAsia="en-AU"/>
        </w:rPr>
        <w:t>permits</w:t>
      </w:r>
      <w:r w:rsidR="00E06E62" w:rsidRPr="002C4A8B">
        <w:rPr>
          <w:rFonts w:ascii="Arial" w:hAnsi="Arial" w:cs="Arial"/>
          <w:sz w:val="22"/>
          <w:szCs w:val="22"/>
          <w:lang w:eastAsia="en-AU"/>
        </w:rPr>
        <w:t xml:space="preserve"> de </w:t>
      </w:r>
      <w:proofErr w:type="spellStart"/>
      <w:r w:rsidR="00E06E62" w:rsidRPr="002C4A8B">
        <w:rPr>
          <w:rFonts w:ascii="Arial" w:hAnsi="Arial" w:cs="Arial"/>
          <w:sz w:val="22"/>
          <w:szCs w:val="22"/>
          <w:lang w:eastAsia="en-AU"/>
        </w:rPr>
        <w:t>conduire</w:t>
      </w:r>
      <w:proofErr w:type="spellEnd"/>
      <w:r w:rsidR="00E06E62" w:rsidRPr="002C4A8B">
        <w:rPr>
          <w:rFonts w:ascii="Arial" w:hAnsi="Arial" w:cs="Arial"/>
          <w:sz w:val="22"/>
          <w:szCs w:val="22"/>
          <w:lang w:eastAsia="en-AU"/>
        </w:rPr>
        <w:t>)</w:t>
      </w:r>
      <w:r w:rsidR="00661EF7" w:rsidRPr="002C4A8B">
        <w:rPr>
          <w:rFonts w:ascii="Arial" w:hAnsi="Arial" w:cs="Arial"/>
          <w:sz w:val="22"/>
          <w:szCs w:val="22"/>
          <w:lang w:eastAsia="en-AU"/>
        </w:rPr>
        <w:t>, credit card</w:t>
      </w:r>
      <w:r w:rsidR="00E06E62" w:rsidRPr="002C4A8B">
        <w:rPr>
          <w:rFonts w:ascii="Arial" w:hAnsi="Arial" w:cs="Arial"/>
          <w:sz w:val="22"/>
          <w:szCs w:val="22"/>
          <w:lang w:eastAsia="en-AU"/>
        </w:rPr>
        <w:t>.</w:t>
      </w:r>
    </w:p>
    <w:p w:rsidR="00C26A26" w:rsidRPr="002C4A8B" w:rsidRDefault="00C26A26" w:rsidP="00C26A26">
      <w:pPr>
        <w:spacing w:before="100" w:beforeAutospacing="1" w:after="100" w:afterAutospacing="1"/>
        <w:jc w:val="center"/>
        <w:rPr>
          <w:rFonts w:ascii="Arial" w:hAnsi="Arial" w:cs="Arial"/>
          <w:b/>
          <w:sz w:val="22"/>
          <w:szCs w:val="22"/>
          <w:lang w:eastAsia="en-AU"/>
        </w:rPr>
      </w:pPr>
      <w:r w:rsidRPr="002C4A8B">
        <w:rPr>
          <w:rFonts w:ascii="Arial" w:hAnsi="Arial" w:cs="Arial"/>
          <w:b/>
          <w:sz w:val="22"/>
          <w:szCs w:val="22"/>
          <w:lang w:eastAsia="en-AU"/>
        </w:rPr>
        <w:t xml:space="preserve">Proof of </w:t>
      </w:r>
      <w:r w:rsidR="00090C82" w:rsidRPr="002C4A8B">
        <w:rPr>
          <w:rFonts w:ascii="Arial" w:hAnsi="Arial" w:cs="Arial"/>
          <w:b/>
          <w:sz w:val="22"/>
          <w:szCs w:val="22"/>
          <w:lang w:eastAsia="en-AU"/>
        </w:rPr>
        <w:t xml:space="preserve">current </w:t>
      </w:r>
      <w:r w:rsidRPr="002C4A8B">
        <w:rPr>
          <w:rFonts w:ascii="Arial" w:hAnsi="Arial" w:cs="Arial"/>
          <w:b/>
          <w:sz w:val="22"/>
          <w:szCs w:val="22"/>
          <w:lang w:eastAsia="en-AU"/>
        </w:rPr>
        <w:t>residence</w:t>
      </w:r>
    </w:p>
    <w:p w:rsidR="00C26A26" w:rsidRPr="002C4A8B" w:rsidRDefault="00C26A26" w:rsidP="00C26A26">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Address in French passport, copy of utility bills</w:t>
      </w:r>
    </w:p>
    <w:p w:rsidR="00661EF7" w:rsidRPr="002C4A8B" w:rsidRDefault="00661EF7" w:rsidP="00661EF7">
      <w:pPr>
        <w:spacing w:before="100" w:beforeAutospacing="1" w:after="100" w:afterAutospacing="1"/>
        <w:jc w:val="center"/>
        <w:outlineLvl w:val="3"/>
        <w:rPr>
          <w:rFonts w:ascii="Arial" w:hAnsi="Arial" w:cs="Arial"/>
          <w:b/>
          <w:bCs/>
          <w:sz w:val="22"/>
          <w:szCs w:val="22"/>
          <w:lang w:eastAsia="en-AU"/>
        </w:rPr>
      </w:pPr>
      <w:r w:rsidRPr="002C4A8B">
        <w:rPr>
          <w:rFonts w:ascii="Arial" w:hAnsi="Arial" w:cs="Arial"/>
          <w:b/>
          <w:bCs/>
          <w:sz w:val="22"/>
          <w:szCs w:val="22"/>
          <w:lang w:eastAsia="en-AU"/>
        </w:rPr>
        <w:t>Documents for Children’s passport applications</w:t>
      </w:r>
    </w:p>
    <w:p w:rsidR="00D7715B" w:rsidRPr="002C4A8B" w:rsidRDefault="00D7715B" w:rsidP="00A92463">
      <w:pPr>
        <w:spacing w:before="100" w:beforeAutospacing="1" w:after="100" w:afterAutospacing="1"/>
        <w:outlineLvl w:val="3"/>
        <w:rPr>
          <w:rFonts w:ascii="Arial" w:hAnsi="Arial" w:cs="Arial"/>
          <w:sz w:val="22"/>
          <w:szCs w:val="22"/>
          <w:lang w:eastAsia="en-AU"/>
        </w:rPr>
      </w:pPr>
      <w:proofErr w:type="gramStart"/>
      <w:r w:rsidRPr="002C4A8B">
        <w:rPr>
          <w:rFonts w:ascii="Arial" w:hAnsi="Arial" w:cs="Arial"/>
          <w:sz w:val="22"/>
          <w:szCs w:val="22"/>
          <w:lang w:eastAsia="en-AU"/>
        </w:rPr>
        <w:t xml:space="preserve">Full birth certificate for </w:t>
      </w:r>
      <w:r w:rsidR="00752314" w:rsidRPr="002C4A8B">
        <w:rPr>
          <w:rFonts w:ascii="Arial" w:hAnsi="Arial" w:cs="Arial"/>
          <w:sz w:val="22"/>
          <w:szCs w:val="22"/>
          <w:lang w:eastAsia="en-AU"/>
        </w:rPr>
        <w:t xml:space="preserve">the </w:t>
      </w:r>
      <w:r w:rsidRPr="002C4A8B">
        <w:rPr>
          <w:rFonts w:ascii="Arial" w:hAnsi="Arial" w:cs="Arial"/>
          <w:sz w:val="22"/>
          <w:szCs w:val="22"/>
          <w:lang w:eastAsia="en-AU"/>
        </w:rPr>
        <w:t>child (with</w:t>
      </w:r>
      <w:r w:rsidR="00090C82" w:rsidRPr="002C4A8B">
        <w:rPr>
          <w:rFonts w:ascii="Arial" w:hAnsi="Arial" w:cs="Arial"/>
          <w:sz w:val="22"/>
          <w:szCs w:val="22"/>
          <w:lang w:eastAsia="en-AU"/>
        </w:rPr>
        <w:t xml:space="preserve"> official translation if </w:t>
      </w:r>
      <w:r w:rsidRPr="002C4A8B">
        <w:rPr>
          <w:rFonts w:ascii="Arial" w:hAnsi="Arial" w:cs="Arial"/>
          <w:sz w:val="22"/>
          <w:szCs w:val="22"/>
          <w:lang w:eastAsia="en-AU"/>
        </w:rPr>
        <w:t>not in English).</w:t>
      </w:r>
      <w:proofErr w:type="gramEnd"/>
      <w:r w:rsidR="00A92463">
        <w:rPr>
          <w:rFonts w:ascii="Arial" w:hAnsi="Arial" w:cs="Arial"/>
          <w:sz w:val="22"/>
          <w:szCs w:val="22"/>
          <w:lang w:eastAsia="en-AU"/>
        </w:rPr>
        <w:t xml:space="preserve"> </w:t>
      </w:r>
      <w:r w:rsidR="00A92463">
        <w:rPr>
          <w:rFonts w:ascii="Arial" w:hAnsi="Arial" w:cs="Arial"/>
          <w:sz w:val="22"/>
          <w:szCs w:val="22"/>
          <w:lang w:eastAsia="en-AU"/>
        </w:rPr>
        <w:br/>
      </w:r>
      <w:r w:rsidR="00A92463">
        <w:rPr>
          <w:rFonts w:ascii="Arial" w:hAnsi="Arial" w:cs="Arial"/>
          <w:sz w:val="22"/>
          <w:szCs w:val="22"/>
          <w:lang w:eastAsia="en-AU"/>
        </w:rPr>
        <w:br/>
      </w:r>
      <w:proofErr w:type="gramStart"/>
      <w:r w:rsidRPr="002C4A8B">
        <w:rPr>
          <w:rFonts w:ascii="Arial" w:hAnsi="Arial" w:cs="Arial"/>
          <w:sz w:val="22"/>
          <w:szCs w:val="22"/>
          <w:lang w:eastAsia="en-AU"/>
        </w:rPr>
        <w:t>Both parents</w:t>
      </w:r>
      <w:r w:rsidR="002A1FE5">
        <w:rPr>
          <w:rFonts w:ascii="Arial" w:hAnsi="Arial" w:cs="Arial"/>
          <w:sz w:val="22"/>
          <w:szCs w:val="22"/>
          <w:lang w:eastAsia="en-AU"/>
        </w:rPr>
        <w:t xml:space="preserve"> </w:t>
      </w:r>
      <w:r w:rsidR="00334596">
        <w:rPr>
          <w:rFonts w:ascii="Arial" w:hAnsi="Arial" w:cs="Arial"/>
          <w:sz w:val="22"/>
          <w:szCs w:val="22"/>
          <w:lang w:eastAsia="en-AU"/>
        </w:rPr>
        <w:t>to sign the</w:t>
      </w:r>
      <w:r w:rsidRPr="002C4A8B">
        <w:rPr>
          <w:rFonts w:ascii="Arial" w:hAnsi="Arial" w:cs="Arial"/>
          <w:sz w:val="22"/>
          <w:szCs w:val="22"/>
          <w:lang w:eastAsia="en-AU"/>
        </w:rPr>
        <w:t xml:space="preserve"> consent</w:t>
      </w:r>
      <w:r w:rsidR="00A92463">
        <w:rPr>
          <w:rFonts w:ascii="Arial" w:hAnsi="Arial" w:cs="Arial"/>
          <w:sz w:val="22"/>
          <w:szCs w:val="22"/>
          <w:lang w:eastAsia="en-AU"/>
        </w:rPr>
        <w:t xml:space="preserve"> under</w:t>
      </w:r>
      <w:ins w:id="1" w:author="pcullen" w:date="2015-12-02T09:17:00Z">
        <w:r w:rsidR="00334596">
          <w:rPr>
            <w:rFonts w:ascii="Arial" w:hAnsi="Arial" w:cs="Arial"/>
            <w:sz w:val="22"/>
            <w:szCs w:val="22"/>
            <w:lang w:eastAsia="en-AU"/>
          </w:rPr>
          <w:t xml:space="preserve"> </w:t>
        </w:r>
      </w:ins>
      <w:r w:rsidRPr="002C4A8B">
        <w:rPr>
          <w:rFonts w:ascii="Arial" w:hAnsi="Arial" w:cs="Arial"/>
          <w:sz w:val="22"/>
          <w:szCs w:val="22"/>
          <w:lang w:eastAsia="en-AU"/>
        </w:rPr>
        <w:t>Section 15.</w:t>
      </w:r>
      <w:proofErr w:type="gramEnd"/>
    </w:p>
    <w:p w:rsidR="00D7715B" w:rsidRPr="002C4A8B" w:rsidRDefault="00D7715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Witness for both parents’ consent </w:t>
      </w:r>
      <w:r w:rsidR="00334596">
        <w:rPr>
          <w:rFonts w:ascii="Arial" w:hAnsi="Arial" w:cs="Arial"/>
          <w:sz w:val="22"/>
          <w:szCs w:val="22"/>
          <w:lang w:eastAsia="en-AU"/>
        </w:rPr>
        <w:t xml:space="preserve">must </w:t>
      </w:r>
      <w:r w:rsidRPr="002C4A8B">
        <w:rPr>
          <w:rFonts w:ascii="Arial" w:hAnsi="Arial" w:cs="Arial"/>
          <w:sz w:val="22"/>
          <w:szCs w:val="22"/>
          <w:lang w:eastAsia="en-AU"/>
        </w:rPr>
        <w:t xml:space="preserve">not </w:t>
      </w:r>
      <w:r w:rsidR="00334596">
        <w:rPr>
          <w:rFonts w:ascii="Arial" w:hAnsi="Arial" w:cs="Arial"/>
          <w:sz w:val="22"/>
          <w:szCs w:val="22"/>
          <w:lang w:eastAsia="en-AU"/>
        </w:rPr>
        <w:t xml:space="preserve">be </w:t>
      </w:r>
      <w:r w:rsidRPr="002C4A8B">
        <w:rPr>
          <w:rFonts w:ascii="Arial" w:hAnsi="Arial" w:cs="Arial"/>
          <w:sz w:val="22"/>
          <w:szCs w:val="22"/>
          <w:lang w:eastAsia="en-AU"/>
        </w:rPr>
        <w:t>related or living in same household as either parent.</w:t>
      </w:r>
    </w:p>
    <w:p w:rsidR="00D7715B" w:rsidRPr="002C4A8B" w:rsidRDefault="00D7715B" w:rsidP="00661EF7">
      <w:pPr>
        <w:spacing w:before="100" w:beforeAutospacing="1" w:after="100" w:afterAutospacing="1"/>
        <w:rPr>
          <w:rFonts w:ascii="Arial" w:hAnsi="Arial" w:cs="Arial"/>
          <w:sz w:val="22"/>
          <w:szCs w:val="22"/>
          <w:lang w:eastAsia="en-AU"/>
        </w:rPr>
      </w:pPr>
      <w:proofErr w:type="gramStart"/>
      <w:r w:rsidRPr="002C4A8B">
        <w:rPr>
          <w:rFonts w:ascii="Arial" w:hAnsi="Arial" w:cs="Arial"/>
          <w:sz w:val="22"/>
          <w:szCs w:val="22"/>
          <w:lang w:eastAsia="en-AU"/>
        </w:rPr>
        <w:t xml:space="preserve">Lodging parent </w:t>
      </w:r>
      <w:r w:rsidR="002A1FE5">
        <w:rPr>
          <w:rFonts w:ascii="Arial" w:hAnsi="Arial" w:cs="Arial"/>
          <w:sz w:val="22"/>
          <w:szCs w:val="22"/>
          <w:lang w:eastAsia="en-AU"/>
        </w:rPr>
        <w:t xml:space="preserve">to </w:t>
      </w:r>
      <w:r w:rsidRPr="002C4A8B">
        <w:rPr>
          <w:rFonts w:ascii="Arial" w:hAnsi="Arial" w:cs="Arial"/>
          <w:sz w:val="22"/>
          <w:szCs w:val="22"/>
          <w:lang w:eastAsia="en-AU"/>
        </w:rPr>
        <w:t>sign</w:t>
      </w:r>
      <w:r w:rsidR="007F774B">
        <w:rPr>
          <w:rFonts w:ascii="Arial" w:hAnsi="Arial" w:cs="Arial"/>
          <w:sz w:val="22"/>
          <w:szCs w:val="22"/>
          <w:lang w:eastAsia="en-AU"/>
        </w:rPr>
        <w:t xml:space="preserve"> and date </w:t>
      </w:r>
      <w:r w:rsidRPr="002C4A8B">
        <w:rPr>
          <w:rFonts w:ascii="Arial" w:hAnsi="Arial" w:cs="Arial"/>
          <w:sz w:val="22"/>
          <w:szCs w:val="22"/>
          <w:lang w:eastAsia="en-AU"/>
        </w:rPr>
        <w:t>declaration at Section 17 (on behalf of child).</w:t>
      </w:r>
      <w:proofErr w:type="gramEnd"/>
    </w:p>
    <w:p w:rsidR="00D7715B" w:rsidRPr="002C4A8B" w:rsidRDefault="00D7715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Children aged 10 and over </w:t>
      </w:r>
      <w:r w:rsidR="00334596">
        <w:rPr>
          <w:rFonts w:ascii="Arial" w:hAnsi="Arial" w:cs="Arial"/>
          <w:sz w:val="22"/>
          <w:szCs w:val="22"/>
          <w:lang w:eastAsia="en-AU"/>
        </w:rPr>
        <w:t xml:space="preserve">must </w:t>
      </w:r>
      <w:r w:rsidRPr="002C4A8B">
        <w:rPr>
          <w:rFonts w:ascii="Arial" w:hAnsi="Arial" w:cs="Arial"/>
          <w:sz w:val="22"/>
          <w:szCs w:val="22"/>
          <w:lang w:eastAsia="en-AU"/>
        </w:rPr>
        <w:t>sign Section 18.</w:t>
      </w:r>
    </w:p>
    <w:p w:rsidR="00D7715B" w:rsidRPr="002C4A8B" w:rsidRDefault="00D7715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Name change documentation for</w:t>
      </w:r>
      <w:r w:rsidR="00D2063A">
        <w:rPr>
          <w:rFonts w:ascii="Arial" w:hAnsi="Arial" w:cs="Arial"/>
          <w:sz w:val="22"/>
          <w:szCs w:val="22"/>
          <w:lang w:eastAsia="en-AU"/>
        </w:rPr>
        <w:t xml:space="preserve"> a</w:t>
      </w:r>
      <w:r w:rsidRPr="002C4A8B">
        <w:rPr>
          <w:rFonts w:ascii="Arial" w:hAnsi="Arial" w:cs="Arial"/>
          <w:sz w:val="22"/>
          <w:szCs w:val="22"/>
          <w:lang w:eastAsia="en-AU"/>
        </w:rPr>
        <w:t xml:space="preserve"> child </w:t>
      </w:r>
      <w:r w:rsidR="00D2063A">
        <w:rPr>
          <w:rFonts w:ascii="Arial" w:hAnsi="Arial" w:cs="Arial"/>
          <w:sz w:val="22"/>
          <w:szCs w:val="22"/>
          <w:lang w:eastAsia="en-AU"/>
        </w:rPr>
        <w:t xml:space="preserve">must be </w:t>
      </w:r>
      <w:r w:rsidRPr="002C4A8B">
        <w:rPr>
          <w:rFonts w:ascii="Arial" w:hAnsi="Arial" w:cs="Arial"/>
          <w:sz w:val="22"/>
          <w:szCs w:val="22"/>
          <w:lang w:eastAsia="en-AU"/>
        </w:rPr>
        <w:t>provided if current name is different to birth name.</w:t>
      </w:r>
    </w:p>
    <w:p w:rsidR="00D7715B" w:rsidRPr="002C4A8B" w:rsidRDefault="00D7715B"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 xml:space="preserve">Name change documentation for parents </w:t>
      </w:r>
      <w:r w:rsidR="00D2063A">
        <w:rPr>
          <w:rFonts w:ascii="Arial" w:hAnsi="Arial" w:cs="Arial"/>
          <w:sz w:val="22"/>
          <w:szCs w:val="22"/>
          <w:lang w:eastAsia="en-AU"/>
        </w:rPr>
        <w:t xml:space="preserve">must be </w:t>
      </w:r>
      <w:r w:rsidRPr="002C4A8B">
        <w:rPr>
          <w:rFonts w:ascii="Arial" w:hAnsi="Arial" w:cs="Arial"/>
          <w:sz w:val="22"/>
          <w:szCs w:val="22"/>
          <w:lang w:eastAsia="en-AU"/>
        </w:rPr>
        <w:t xml:space="preserve">provided if </w:t>
      </w:r>
      <w:r w:rsidR="00D2063A">
        <w:rPr>
          <w:rFonts w:ascii="Arial" w:hAnsi="Arial" w:cs="Arial"/>
          <w:sz w:val="22"/>
          <w:szCs w:val="22"/>
          <w:lang w:eastAsia="en-AU"/>
        </w:rPr>
        <w:t xml:space="preserve">mother’s </w:t>
      </w:r>
      <w:r w:rsidRPr="002C4A8B">
        <w:rPr>
          <w:rFonts w:ascii="Arial" w:hAnsi="Arial" w:cs="Arial"/>
          <w:sz w:val="22"/>
          <w:szCs w:val="22"/>
          <w:lang w:eastAsia="en-AU"/>
        </w:rPr>
        <w:t>current name differ</w:t>
      </w:r>
      <w:r w:rsidR="007F774B">
        <w:rPr>
          <w:rFonts w:ascii="Arial" w:hAnsi="Arial" w:cs="Arial"/>
          <w:sz w:val="22"/>
          <w:szCs w:val="22"/>
          <w:lang w:eastAsia="en-AU"/>
        </w:rPr>
        <w:t>s</w:t>
      </w:r>
      <w:r w:rsidRPr="002C4A8B">
        <w:rPr>
          <w:rFonts w:ascii="Arial" w:hAnsi="Arial" w:cs="Arial"/>
          <w:sz w:val="22"/>
          <w:szCs w:val="22"/>
          <w:lang w:eastAsia="en-AU"/>
        </w:rPr>
        <w:t xml:space="preserve"> from child’s birth certificate – </w:t>
      </w:r>
      <w:r w:rsidR="00524A51" w:rsidRPr="002C4A8B">
        <w:rPr>
          <w:rFonts w:ascii="Arial" w:hAnsi="Arial" w:cs="Arial"/>
          <w:sz w:val="22"/>
          <w:szCs w:val="22"/>
          <w:lang w:eastAsia="en-AU"/>
        </w:rPr>
        <w:t>e.g.</w:t>
      </w:r>
      <w:r w:rsidRPr="002C4A8B">
        <w:rPr>
          <w:rFonts w:ascii="Arial" w:hAnsi="Arial" w:cs="Arial"/>
          <w:sz w:val="22"/>
          <w:szCs w:val="22"/>
          <w:lang w:eastAsia="en-AU"/>
        </w:rPr>
        <w:t xml:space="preserve"> marriage certificate for mother.</w:t>
      </w:r>
    </w:p>
    <w:p w:rsidR="00661EF7" w:rsidRPr="002C4A8B" w:rsidRDefault="00661EF7"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From 1 January 2016, children of the age of 16 and 17 will need to be present at the passport interview with one of their parent</w:t>
      </w:r>
      <w:r w:rsidR="007F774B">
        <w:rPr>
          <w:rFonts w:ascii="Arial" w:hAnsi="Arial" w:cs="Arial"/>
          <w:sz w:val="22"/>
          <w:szCs w:val="22"/>
          <w:lang w:eastAsia="en-AU"/>
        </w:rPr>
        <w:t>s</w:t>
      </w:r>
      <w:r w:rsidRPr="002C4A8B">
        <w:rPr>
          <w:rFonts w:ascii="Arial" w:hAnsi="Arial" w:cs="Arial"/>
          <w:sz w:val="22"/>
          <w:szCs w:val="22"/>
          <w:lang w:eastAsia="en-AU"/>
        </w:rPr>
        <w:t xml:space="preserve">. </w:t>
      </w:r>
    </w:p>
    <w:p w:rsidR="00D7715B" w:rsidRPr="002C4A8B" w:rsidRDefault="00090C82" w:rsidP="00661EF7">
      <w:pPr>
        <w:spacing w:before="100" w:beforeAutospacing="1" w:after="100" w:afterAutospacing="1"/>
        <w:rPr>
          <w:rFonts w:ascii="Arial" w:hAnsi="Arial" w:cs="Arial"/>
          <w:sz w:val="22"/>
          <w:szCs w:val="22"/>
          <w:lang w:eastAsia="en-AU"/>
        </w:rPr>
      </w:pPr>
      <w:r w:rsidRPr="002C4A8B">
        <w:rPr>
          <w:rFonts w:ascii="Arial" w:hAnsi="Arial" w:cs="Arial"/>
          <w:sz w:val="22"/>
          <w:szCs w:val="22"/>
          <w:lang w:eastAsia="en-AU"/>
        </w:rPr>
        <w:t>Identification for the lodging parent</w:t>
      </w:r>
      <w:r w:rsidR="00D2063A">
        <w:rPr>
          <w:rFonts w:ascii="Arial" w:hAnsi="Arial" w:cs="Arial"/>
          <w:sz w:val="22"/>
          <w:szCs w:val="22"/>
          <w:lang w:eastAsia="en-AU"/>
        </w:rPr>
        <w:t xml:space="preserve"> must be provided.</w:t>
      </w:r>
    </w:p>
    <w:p w:rsidR="007F774B" w:rsidRDefault="00F74CB1" w:rsidP="00F74CB1">
      <w:pPr>
        <w:spacing w:before="100" w:beforeAutospacing="1" w:after="100" w:afterAutospacing="1"/>
        <w:rPr>
          <w:rFonts w:ascii="Arial" w:hAnsi="Arial" w:cs="Arial"/>
          <w:sz w:val="22"/>
          <w:szCs w:val="22"/>
          <w:lang w:eastAsia="zh-CN"/>
        </w:rPr>
      </w:pPr>
      <w:r w:rsidRPr="00F74CB1">
        <w:rPr>
          <w:rFonts w:ascii="Arial" w:hAnsi="Arial" w:cs="Arial"/>
          <w:sz w:val="22"/>
          <w:szCs w:val="22"/>
          <w:lang w:eastAsia="zh-CN"/>
        </w:rPr>
        <w:t>Either parent can lodge the passport application for a child. There is no requirement for the lodging par</w:t>
      </w:r>
      <w:r w:rsidR="00C26A26" w:rsidRPr="002C4A8B">
        <w:rPr>
          <w:rFonts w:ascii="Arial" w:hAnsi="Arial" w:cs="Arial"/>
          <w:sz w:val="22"/>
          <w:szCs w:val="22"/>
          <w:lang w:eastAsia="zh-CN"/>
        </w:rPr>
        <w:t>ent to be an Australian citizen</w:t>
      </w:r>
    </w:p>
    <w:p w:rsidR="007F774B" w:rsidRDefault="00F74CB1" w:rsidP="00F74CB1">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t xml:space="preserve">The second parent </w:t>
      </w:r>
      <w:r w:rsidR="00D2063A">
        <w:rPr>
          <w:rFonts w:ascii="Arial" w:hAnsi="Arial" w:cs="Arial"/>
          <w:sz w:val="22"/>
          <w:szCs w:val="22"/>
          <w:lang w:eastAsia="zh-CN"/>
        </w:rPr>
        <w:t>if</w:t>
      </w:r>
      <w:r w:rsidRPr="002C4A8B">
        <w:rPr>
          <w:rFonts w:ascii="Arial" w:hAnsi="Arial" w:cs="Arial"/>
          <w:sz w:val="22"/>
          <w:szCs w:val="22"/>
          <w:lang w:eastAsia="zh-CN"/>
        </w:rPr>
        <w:t xml:space="preserve"> not in France can provide </w:t>
      </w:r>
      <w:r w:rsidRPr="00F74CB1">
        <w:rPr>
          <w:rFonts w:ascii="Arial" w:hAnsi="Arial" w:cs="Arial"/>
          <w:sz w:val="22"/>
          <w:szCs w:val="22"/>
          <w:lang w:eastAsia="zh-CN"/>
        </w:rPr>
        <w:t xml:space="preserve">their consent for the application at the nearest Australian Passport Office in Australia, or at any Australian </w:t>
      </w:r>
    </w:p>
    <w:p w:rsidR="00F74CB1" w:rsidRPr="00F74CB1" w:rsidRDefault="00D2063A" w:rsidP="00F74CB1">
      <w:pPr>
        <w:spacing w:before="100" w:beforeAutospacing="1" w:after="100" w:afterAutospacing="1"/>
        <w:rPr>
          <w:rFonts w:ascii="Arial" w:hAnsi="Arial" w:cs="Arial"/>
          <w:sz w:val="22"/>
          <w:szCs w:val="22"/>
          <w:lang w:eastAsia="zh-CN"/>
        </w:rPr>
      </w:pPr>
      <w:r>
        <w:rPr>
          <w:rFonts w:ascii="Arial" w:hAnsi="Arial" w:cs="Arial"/>
          <w:sz w:val="22"/>
          <w:szCs w:val="22"/>
          <w:lang w:eastAsia="zh-CN"/>
        </w:rPr>
        <w:t>Parental c</w:t>
      </w:r>
      <w:r w:rsidR="00F74CB1" w:rsidRPr="00F74CB1">
        <w:rPr>
          <w:rFonts w:ascii="Arial" w:hAnsi="Arial" w:cs="Arial"/>
          <w:sz w:val="22"/>
          <w:szCs w:val="22"/>
          <w:lang w:eastAsia="zh-CN"/>
        </w:rPr>
        <w:t xml:space="preserve">onsent for an application </w:t>
      </w:r>
      <w:r w:rsidR="00F74CB1" w:rsidRPr="002C4A8B">
        <w:rPr>
          <w:rFonts w:ascii="Arial" w:hAnsi="Arial" w:cs="Arial"/>
          <w:sz w:val="22"/>
          <w:szCs w:val="22"/>
          <w:lang w:eastAsia="zh-CN"/>
        </w:rPr>
        <w:t xml:space="preserve">can be lodged </w:t>
      </w:r>
      <w:r w:rsidR="00F74CB1" w:rsidRPr="00F74CB1">
        <w:rPr>
          <w:rFonts w:ascii="Arial" w:hAnsi="Arial" w:cs="Arial"/>
          <w:sz w:val="22"/>
          <w:szCs w:val="22"/>
          <w:lang w:eastAsia="zh-CN"/>
        </w:rPr>
        <w:t xml:space="preserve">at the Consulate in </w:t>
      </w:r>
      <w:r w:rsidR="00F74CB1" w:rsidRPr="002C4A8B">
        <w:rPr>
          <w:rFonts w:ascii="Arial" w:hAnsi="Arial" w:cs="Arial"/>
          <w:sz w:val="22"/>
          <w:szCs w:val="22"/>
          <w:lang w:eastAsia="zh-CN"/>
        </w:rPr>
        <w:t xml:space="preserve">Paris </w:t>
      </w:r>
      <w:r w:rsidR="00F74CB1" w:rsidRPr="00F74CB1">
        <w:rPr>
          <w:rFonts w:ascii="Arial" w:hAnsi="Arial" w:cs="Arial"/>
          <w:sz w:val="22"/>
          <w:szCs w:val="22"/>
          <w:lang w:eastAsia="zh-CN"/>
        </w:rPr>
        <w:t>to support an application lodged elsewhere in the world.</w:t>
      </w:r>
    </w:p>
    <w:p w:rsidR="00F74CB1" w:rsidRPr="002C4A8B" w:rsidRDefault="00F74CB1" w:rsidP="00F74CB1">
      <w:pPr>
        <w:spacing w:before="100" w:beforeAutospacing="1" w:after="100" w:afterAutospacing="1"/>
        <w:rPr>
          <w:rFonts w:ascii="Arial" w:hAnsi="Arial" w:cs="Arial"/>
          <w:sz w:val="22"/>
          <w:szCs w:val="22"/>
          <w:lang w:eastAsia="zh-CN"/>
        </w:rPr>
      </w:pPr>
      <w:r w:rsidRPr="00F74CB1">
        <w:rPr>
          <w:rFonts w:ascii="Arial" w:hAnsi="Arial" w:cs="Arial"/>
          <w:sz w:val="22"/>
          <w:szCs w:val="22"/>
          <w:lang w:eastAsia="zh-CN"/>
        </w:rPr>
        <w:t>Where a person with parental responsibility cannot, or does not, provide consent a passport can still be issued in some limited circumstances. As requirements are strict, it is likely that the application will be subject to lengthy delays. Please see Children and Parental Consent for further information.</w:t>
      </w:r>
    </w:p>
    <w:p w:rsidR="002502A2" w:rsidRPr="002C4A8B" w:rsidRDefault="002502A2" w:rsidP="002502A2">
      <w:pPr>
        <w:spacing w:before="100" w:beforeAutospacing="1" w:after="100" w:afterAutospacing="1"/>
        <w:jc w:val="center"/>
        <w:rPr>
          <w:rFonts w:ascii="Arial" w:hAnsi="Arial" w:cs="Arial"/>
          <w:b/>
          <w:sz w:val="22"/>
          <w:szCs w:val="22"/>
          <w:lang w:eastAsia="zh-CN"/>
        </w:rPr>
      </w:pPr>
      <w:r w:rsidRPr="002C4A8B">
        <w:rPr>
          <w:rFonts w:ascii="Arial" w:hAnsi="Arial" w:cs="Arial"/>
          <w:b/>
          <w:sz w:val="22"/>
          <w:szCs w:val="22"/>
          <w:lang w:eastAsia="zh-CN"/>
        </w:rPr>
        <w:t>Collection of your passport</w:t>
      </w:r>
    </w:p>
    <w:p w:rsidR="002502A2" w:rsidRPr="002C4A8B" w:rsidRDefault="002502A2" w:rsidP="00F74CB1">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lastRenderedPageBreak/>
        <w:t>Once we receive the passport from Australia, we will either advise you by telephone than you can collect it from the Embassy during normal office hours or we will send it to you in the appropriate prepaid envelope (</w:t>
      </w:r>
      <w:proofErr w:type="spellStart"/>
      <w:r w:rsidRPr="002C4A8B">
        <w:rPr>
          <w:rFonts w:ascii="Arial" w:hAnsi="Arial" w:cs="Arial"/>
          <w:sz w:val="22"/>
          <w:szCs w:val="22"/>
          <w:lang w:eastAsia="zh-CN"/>
        </w:rPr>
        <w:t>chronopost</w:t>
      </w:r>
      <w:proofErr w:type="spellEnd"/>
      <w:r w:rsidRPr="002C4A8B">
        <w:rPr>
          <w:rFonts w:ascii="Arial" w:hAnsi="Arial" w:cs="Arial"/>
          <w:sz w:val="22"/>
          <w:szCs w:val="22"/>
          <w:lang w:eastAsia="zh-CN"/>
        </w:rPr>
        <w:t xml:space="preserve"> or </w:t>
      </w:r>
      <w:proofErr w:type="spellStart"/>
      <w:r w:rsidRPr="002C4A8B">
        <w:rPr>
          <w:rFonts w:ascii="Arial" w:hAnsi="Arial" w:cs="Arial"/>
          <w:sz w:val="22"/>
          <w:szCs w:val="22"/>
          <w:lang w:eastAsia="zh-CN"/>
        </w:rPr>
        <w:t>collis</w:t>
      </w:r>
      <w:r w:rsidR="00C611E2">
        <w:rPr>
          <w:rFonts w:ascii="Arial" w:hAnsi="Arial" w:cs="Arial"/>
          <w:sz w:val="22"/>
          <w:szCs w:val="22"/>
          <w:lang w:eastAsia="zh-CN"/>
        </w:rPr>
        <w:t>i</w:t>
      </w:r>
      <w:r w:rsidRPr="002C4A8B">
        <w:rPr>
          <w:rFonts w:ascii="Arial" w:hAnsi="Arial" w:cs="Arial"/>
          <w:sz w:val="22"/>
          <w:szCs w:val="22"/>
          <w:lang w:eastAsia="zh-CN"/>
        </w:rPr>
        <w:t>mo</w:t>
      </w:r>
      <w:proofErr w:type="spellEnd"/>
      <w:r w:rsidRPr="002C4A8B">
        <w:rPr>
          <w:rFonts w:ascii="Arial" w:hAnsi="Arial" w:cs="Arial"/>
          <w:sz w:val="22"/>
          <w:szCs w:val="22"/>
          <w:lang w:eastAsia="zh-CN"/>
        </w:rPr>
        <w:t xml:space="preserve">) that you </w:t>
      </w:r>
      <w:r w:rsidR="00D2063A">
        <w:rPr>
          <w:rFonts w:ascii="Arial" w:hAnsi="Arial" w:cs="Arial"/>
          <w:sz w:val="22"/>
          <w:szCs w:val="22"/>
          <w:lang w:eastAsia="zh-CN"/>
        </w:rPr>
        <w:t>must</w:t>
      </w:r>
      <w:r w:rsidRPr="002C4A8B">
        <w:rPr>
          <w:rFonts w:ascii="Arial" w:hAnsi="Arial" w:cs="Arial"/>
          <w:sz w:val="22"/>
          <w:szCs w:val="22"/>
          <w:lang w:eastAsia="zh-CN"/>
        </w:rPr>
        <w:t xml:space="preserve"> provide</w:t>
      </w:r>
      <w:r w:rsidR="00C611E2">
        <w:rPr>
          <w:rFonts w:ascii="Arial" w:hAnsi="Arial" w:cs="Arial"/>
          <w:sz w:val="22"/>
          <w:szCs w:val="22"/>
          <w:lang w:eastAsia="zh-CN"/>
        </w:rPr>
        <w:t xml:space="preserve"> to the Embassy.</w:t>
      </w:r>
      <w:bookmarkStart w:id="2" w:name="_GoBack"/>
      <w:bookmarkEnd w:id="2"/>
      <w:r w:rsidRPr="002C4A8B">
        <w:rPr>
          <w:rFonts w:ascii="Arial" w:hAnsi="Arial" w:cs="Arial"/>
          <w:sz w:val="22"/>
          <w:szCs w:val="22"/>
          <w:lang w:eastAsia="zh-CN"/>
        </w:rPr>
        <w:br/>
        <w:t xml:space="preserve">You can </w:t>
      </w:r>
      <w:r w:rsidR="00D2063A">
        <w:rPr>
          <w:rFonts w:ascii="Arial" w:hAnsi="Arial" w:cs="Arial"/>
          <w:sz w:val="22"/>
          <w:szCs w:val="22"/>
          <w:lang w:eastAsia="zh-CN"/>
        </w:rPr>
        <w:t xml:space="preserve">also </w:t>
      </w:r>
      <w:r w:rsidRPr="002C4A8B">
        <w:rPr>
          <w:rFonts w:ascii="Arial" w:hAnsi="Arial" w:cs="Arial"/>
          <w:sz w:val="22"/>
          <w:szCs w:val="22"/>
          <w:lang w:eastAsia="zh-CN"/>
        </w:rPr>
        <w:t>authorise someone (aged 18 years or over) of your choice to collect the passport on your behalf (with an ID photo and an authorisation document signed by yourself).</w:t>
      </w:r>
    </w:p>
    <w:p w:rsidR="002502A2" w:rsidRPr="002C4A8B" w:rsidRDefault="002502A2" w:rsidP="002502A2">
      <w:pPr>
        <w:spacing w:before="100" w:beforeAutospacing="1" w:after="100" w:afterAutospacing="1"/>
        <w:jc w:val="center"/>
        <w:rPr>
          <w:rFonts w:ascii="Arial" w:hAnsi="Arial" w:cs="Arial"/>
          <w:b/>
          <w:sz w:val="22"/>
          <w:szCs w:val="22"/>
          <w:lang w:eastAsia="zh-CN"/>
        </w:rPr>
      </w:pPr>
      <w:r w:rsidRPr="002C4A8B">
        <w:rPr>
          <w:rFonts w:ascii="Arial" w:hAnsi="Arial" w:cs="Arial"/>
          <w:b/>
          <w:sz w:val="22"/>
          <w:szCs w:val="22"/>
          <w:lang w:eastAsia="zh-CN"/>
        </w:rPr>
        <w:t xml:space="preserve">Travelling </w:t>
      </w:r>
      <w:r w:rsidR="00471BD9" w:rsidRPr="002C4A8B">
        <w:rPr>
          <w:rFonts w:ascii="Arial" w:hAnsi="Arial" w:cs="Arial"/>
          <w:b/>
          <w:sz w:val="22"/>
          <w:szCs w:val="22"/>
          <w:lang w:eastAsia="zh-CN"/>
        </w:rPr>
        <w:t xml:space="preserve">with your Australian passport  </w:t>
      </w:r>
    </w:p>
    <w:p w:rsidR="00471BD9" w:rsidRPr="00471BD9" w:rsidRDefault="002502A2" w:rsidP="00471BD9">
      <w:pPr>
        <w:spacing w:before="100" w:beforeAutospacing="1" w:after="100" w:afterAutospacing="1"/>
        <w:rPr>
          <w:rFonts w:ascii="Arial" w:hAnsi="Arial" w:cs="Arial"/>
          <w:sz w:val="22"/>
          <w:szCs w:val="22"/>
          <w:lang w:eastAsia="zh-CN"/>
        </w:rPr>
      </w:pPr>
      <w:r w:rsidRPr="002502A2">
        <w:rPr>
          <w:rFonts w:ascii="Arial" w:hAnsi="Arial" w:cs="Arial"/>
          <w:sz w:val="22"/>
          <w:szCs w:val="22"/>
          <w:lang w:eastAsia="zh-CN"/>
        </w:rPr>
        <w:t xml:space="preserve">Australian citizens who are dual nationals are required to depart and enter Australia on their Australian passport. </w:t>
      </w:r>
      <w:r w:rsidR="00471BD9" w:rsidRPr="002C4A8B">
        <w:rPr>
          <w:rFonts w:ascii="Arial" w:hAnsi="Arial" w:cs="Arial"/>
          <w:sz w:val="22"/>
          <w:szCs w:val="22"/>
          <w:lang w:eastAsia="zh-CN"/>
        </w:rPr>
        <w:br/>
      </w:r>
      <w:r w:rsidRPr="002502A2">
        <w:rPr>
          <w:rFonts w:ascii="Arial" w:hAnsi="Arial" w:cs="Arial"/>
          <w:sz w:val="22"/>
          <w:szCs w:val="22"/>
          <w:lang w:eastAsia="zh-CN"/>
        </w:rPr>
        <w:t xml:space="preserve">An Australian citizen </w:t>
      </w:r>
      <w:r w:rsidR="007F774B" w:rsidRPr="002502A2">
        <w:rPr>
          <w:rFonts w:ascii="Arial" w:hAnsi="Arial" w:cs="Arial"/>
          <w:sz w:val="22"/>
          <w:szCs w:val="22"/>
          <w:lang w:eastAsia="zh-CN"/>
        </w:rPr>
        <w:t>cannot enter</w:t>
      </w:r>
      <w:r w:rsidR="007F774B">
        <w:rPr>
          <w:rFonts w:ascii="Arial" w:hAnsi="Arial" w:cs="Arial"/>
          <w:sz w:val="22"/>
          <w:szCs w:val="22"/>
          <w:lang w:eastAsia="zh-CN"/>
        </w:rPr>
        <w:t xml:space="preserve"> </w:t>
      </w:r>
      <w:r w:rsidRPr="002502A2">
        <w:rPr>
          <w:rFonts w:ascii="Arial" w:hAnsi="Arial" w:cs="Arial"/>
          <w:sz w:val="22"/>
          <w:szCs w:val="22"/>
          <w:lang w:eastAsia="zh-CN"/>
        </w:rPr>
        <w:t xml:space="preserve">Australia </w:t>
      </w:r>
      <w:r w:rsidR="00D2063A">
        <w:rPr>
          <w:rFonts w:ascii="Arial" w:hAnsi="Arial" w:cs="Arial"/>
          <w:sz w:val="22"/>
          <w:szCs w:val="22"/>
          <w:lang w:eastAsia="zh-CN"/>
        </w:rPr>
        <w:t>o</w:t>
      </w:r>
      <w:r w:rsidRPr="002502A2">
        <w:rPr>
          <w:rFonts w:ascii="Arial" w:hAnsi="Arial" w:cs="Arial"/>
          <w:sz w:val="22"/>
          <w:szCs w:val="22"/>
          <w:lang w:eastAsia="zh-CN"/>
        </w:rPr>
        <w:t>n a foreign passport.</w:t>
      </w:r>
      <w:r w:rsidR="00471BD9" w:rsidRPr="002C4A8B">
        <w:rPr>
          <w:rFonts w:ascii="Arial" w:hAnsi="Arial" w:cs="Arial"/>
          <w:sz w:val="22"/>
          <w:szCs w:val="22"/>
          <w:lang w:eastAsia="zh-CN"/>
        </w:rPr>
        <w:br/>
        <w:t>Some foreign governments require visitors to carry passports with at least six months validity beyond their planned stay, and you may be refused entry if you do not comply.</w:t>
      </w:r>
      <w:r w:rsidR="00471BD9" w:rsidRPr="002C4A8B">
        <w:rPr>
          <w:rFonts w:ascii="Arial" w:hAnsi="Arial" w:cs="Arial"/>
          <w:sz w:val="22"/>
          <w:szCs w:val="22"/>
          <w:lang w:eastAsia="zh-CN"/>
        </w:rPr>
        <w:br/>
      </w:r>
      <w:r w:rsidR="00471BD9" w:rsidRPr="00471BD9">
        <w:rPr>
          <w:rFonts w:ascii="Arial" w:hAnsi="Arial" w:cs="Arial"/>
          <w:sz w:val="22"/>
          <w:szCs w:val="22"/>
          <w:lang w:eastAsia="zh-CN"/>
        </w:rPr>
        <w:t>Well before you travel, you should check the entry requirements of the countries you plan to visit or transit.</w:t>
      </w:r>
      <w:r w:rsidR="00471BD9" w:rsidRPr="002C4A8B">
        <w:rPr>
          <w:rFonts w:ascii="Arial" w:hAnsi="Arial" w:cs="Arial"/>
          <w:sz w:val="22"/>
          <w:szCs w:val="22"/>
          <w:lang w:eastAsia="zh-CN"/>
        </w:rPr>
        <w:br/>
      </w:r>
      <w:r w:rsidR="00471BD9" w:rsidRPr="00471BD9">
        <w:rPr>
          <w:rFonts w:ascii="Arial" w:hAnsi="Arial" w:cs="Arial"/>
          <w:sz w:val="22"/>
          <w:szCs w:val="22"/>
          <w:lang w:eastAsia="zh-CN"/>
        </w:rPr>
        <w:t xml:space="preserve">Contact the foreign diplomatic and consular representatives of the country you wish to visit, or seek advice from your travel agent or visit </w:t>
      </w:r>
      <w:proofErr w:type="spellStart"/>
      <w:r w:rsidR="00471BD9" w:rsidRPr="00471BD9">
        <w:rPr>
          <w:rFonts w:ascii="Arial" w:hAnsi="Arial" w:cs="Arial"/>
          <w:sz w:val="22"/>
          <w:szCs w:val="22"/>
          <w:lang w:eastAsia="zh-CN"/>
        </w:rPr>
        <w:t>Smartraveller</w:t>
      </w:r>
      <w:proofErr w:type="spellEnd"/>
      <w:r w:rsidR="00471BD9" w:rsidRPr="00471BD9">
        <w:rPr>
          <w:rFonts w:ascii="Arial" w:hAnsi="Arial" w:cs="Arial"/>
          <w:sz w:val="22"/>
          <w:szCs w:val="22"/>
          <w:lang w:eastAsia="zh-CN"/>
        </w:rPr>
        <w:t xml:space="preserve"> for further information (</w:t>
      </w:r>
      <w:hyperlink r:id="rId14" w:history="1">
        <w:r w:rsidR="00471BD9" w:rsidRPr="00471BD9">
          <w:rPr>
            <w:rFonts w:ascii="Arial" w:hAnsi="Arial" w:cs="Arial"/>
            <w:color w:val="0000FF"/>
            <w:sz w:val="22"/>
            <w:szCs w:val="22"/>
            <w:u w:val="single"/>
            <w:lang w:eastAsia="zh-CN"/>
          </w:rPr>
          <w:t>http://smartraveller.gov.au</w:t>
        </w:r>
      </w:hyperlink>
      <w:r w:rsidR="00471BD9" w:rsidRPr="00471BD9">
        <w:rPr>
          <w:rFonts w:ascii="Arial" w:hAnsi="Arial" w:cs="Arial"/>
          <w:sz w:val="22"/>
          <w:szCs w:val="22"/>
          <w:lang w:eastAsia="zh-CN"/>
        </w:rPr>
        <w:t>).</w:t>
      </w:r>
    </w:p>
    <w:p w:rsidR="00471BD9" w:rsidRPr="002C4A8B" w:rsidRDefault="00471BD9" w:rsidP="00471BD9">
      <w:pPr>
        <w:spacing w:before="100" w:beforeAutospacing="1" w:after="100" w:afterAutospacing="1"/>
        <w:jc w:val="center"/>
        <w:rPr>
          <w:rFonts w:ascii="Arial" w:hAnsi="Arial" w:cs="Arial"/>
          <w:b/>
          <w:sz w:val="22"/>
          <w:szCs w:val="22"/>
          <w:lang w:eastAsia="zh-CN"/>
        </w:rPr>
      </w:pPr>
      <w:r w:rsidRPr="002C4A8B">
        <w:rPr>
          <w:rFonts w:ascii="Arial" w:hAnsi="Arial" w:cs="Arial"/>
          <w:b/>
          <w:sz w:val="22"/>
          <w:szCs w:val="22"/>
          <w:lang w:eastAsia="zh-CN"/>
        </w:rPr>
        <w:t>Passports Applications for Applicants residing in Morocco and Algeria</w:t>
      </w:r>
    </w:p>
    <w:p w:rsidR="00471BD9" w:rsidRDefault="00471BD9" w:rsidP="002502A2">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t xml:space="preserve">All above information is identical for applicants (or their children) residing in Morocco and Algeria. </w:t>
      </w:r>
      <w:r w:rsidRPr="002C4A8B">
        <w:rPr>
          <w:rFonts w:ascii="Arial" w:hAnsi="Arial" w:cs="Arial"/>
          <w:sz w:val="22"/>
          <w:szCs w:val="22"/>
          <w:lang w:eastAsia="zh-CN"/>
        </w:rPr>
        <w:br/>
        <w:t xml:space="preserve">Passports can be sent to the Canadian Embassy in Rabat via DHL (at the applicant’s costs). This </w:t>
      </w:r>
      <w:r w:rsidR="002544FA">
        <w:rPr>
          <w:rFonts w:ascii="Arial" w:hAnsi="Arial" w:cs="Arial"/>
          <w:sz w:val="22"/>
          <w:szCs w:val="22"/>
          <w:lang w:eastAsia="zh-CN"/>
        </w:rPr>
        <w:t xml:space="preserve">does </w:t>
      </w:r>
      <w:r w:rsidR="007F774B">
        <w:rPr>
          <w:rFonts w:ascii="Arial" w:hAnsi="Arial" w:cs="Arial"/>
          <w:sz w:val="22"/>
          <w:szCs w:val="22"/>
          <w:lang w:eastAsia="zh-CN"/>
        </w:rPr>
        <w:t>n</w:t>
      </w:r>
      <w:r w:rsidRPr="002C4A8B">
        <w:rPr>
          <w:rFonts w:ascii="Arial" w:hAnsi="Arial" w:cs="Arial"/>
          <w:sz w:val="22"/>
          <w:szCs w:val="22"/>
          <w:lang w:eastAsia="zh-CN"/>
        </w:rPr>
        <w:t>ot apply for Algeria.</w:t>
      </w:r>
    </w:p>
    <w:p w:rsidR="00200D4A" w:rsidRPr="00200D4A" w:rsidRDefault="00200D4A" w:rsidP="00200D4A">
      <w:pPr>
        <w:spacing w:before="100" w:beforeAutospacing="1" w:after="100" w:afterAutospacing="1"/>
        <w:jc w:val="center"/>
        <w:rPr>
          <w:rFonts w:ascii="Arial" w:hAnsi="Arial" w:cs="Arial"/>
          <w:b/>
          <w:sz w:val="22"/>
          <w:szCs w:val="22"/>
          <w:lang w:eastAsia="zh-CN"/>
        </w:rPr>
      </w:pPr>
      <w:r w:rsidRPr="00200D4A">
        <w:rPr>
          <w:rFonts w:ascii="Arial" w:hAnsi="Arial" w:cs="Arial"/>
          <w:b/>
          <w:sz w:val="22"/>
          <w:szCs w:val="22"/>
          <w:lang w:eastAsia="zh-CN"/>
        </w:rPr>
        <w:t>Processing times</w:t>
      </w:r>
    </w:p>
    <w:p w:rsidR="00200D4A" w:rsidRDefault="00200D4A" w:rsidP="002502A2">
      <w:pPr>
        <w:spacing w:before="100" w:beforeAutospacing="1" w:after="100" w:afterAutospacing="1"/>
        <w:rPr>
          <w:rFonts w:ascii="Arial" w:hAnsi="Arial" w:cs="Arial"/>
          <w:sz w:val="22"/>
          <w:szCs w:val="22"/>
          <w:lang w:eastAsia="zh-CN"/>
        </w:rPr>
      </w:pPr>
      <w:r>
        <w:rPr>
          <w:rFonts w:ascii="Arial" w:hAnsi="Arial" w:cs="Arial"/>
          <w:sz w:val="22"/>
          <w:szCs w:val="22"/>
          <w:lang w:eastAsia="zh-CN"/>
        </w:rPr>
        <w:t xml:space="preserve">From the time the passport application is lodged at the Embassy, It may take up to three weeks before the passport is ready to be collected or sent to you. In Paris, we are unable to provide a priority processing service.  </w:t>
      </w:r>
    </w:p>
    <w:p w:rsidR="00471BD9" w:rsidRPr="002C4A8B" w:rsidRDefault="00471BD9" w:rsidP="00471BD9">
      <w:pPr>
        <w:spacing w:before="100" w:beforeAutospacing="1" w:after="100" w:afterAutospacing="1"/>
        <w:jc w:val="center"/>
        <w:rPr>
          <w:rFonts w:ascii="Arial" w:hAnsi="Arial" w:cs="Arial"/>
          <w:b/>
          <w:sz w:val="22"/>
          <w:szCs w:val="22"/>
          <w:lang w:eastAsia="zh-CN"/>
        </w:rPr>
      </w:pPr>
      <w:r w:rsidRPr="002C4A8B">
        <w:rPr>
          <w:rFonts w:ascii="Arial" w:hAnsi="Arial" w:cs="Arial"/>
          <w:b/>
          <w:sz w:val="22"/>
          <w:szCs w:val="22"/>
          <w:lang w:eastAsia="zh-CN"/>
        </w:rPr>
        <w:t xml:space="preserve">Lost or Stolen </w:t>
      </w:r>
      <w:r w:rsidR="002C4A8B" w:rsidRPr="002C4A8B">
        <w:rPr>
          <w:rFonts w:ascii="Arial" w:hAnsi="Arial" w:cs="Arial"/>
          <w:b/>
          <w:sz w:val="22"/>
          <w:szCs w:val="22"/>
          <w:lang w:eastAsia="zh-CN"/>
        </w:rPr>
        <w:t>P</w:t>
      </w:r>
      <w:r w:rsidRPr="002C4A8B">
        <w:rPr>
          <w:rFonts w:ascii="Arial" w:hAnsi="Arial" w:cs="Arial"/>
          <w:b/>
          <w:sz w:val="22"/>
          <w:szCs w:val="22"/>
          <w:lang w:eastAsia="zh-CN"/>
        </w:rPr>
        <w:t>assport</w:t>
      </w:r>
    </w:p>
    <w:p w:rsidR="00471BD9" w:rsidRPr="002C4A8B" w:rsidRDefault="00471BD9" w:rsidP="00471BD9">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t xml:space="preserve">If your passport is lost or stolen while on the French territory, please proceed to the Embassy in Paris to complete a PC8 passport application form in order to apply for an emergency passport. </w:t>
      </w:r>
      <w:r w:rsidRPr="002C4A8B">
        <w:rPr>
          <w:rFonts w:ascii="Arial" w:hAnsi="Arial" w:cs="Arial"/>
          <w:sz w:val="22"/>
          <w:szCs w:val="22"/>
          <w:lang w:eastAsia="zh-CN"/>
        </w:rPr>
        <w:br/>
        <w:t xml:space="preserve">If your passport is lost or stolen while travelling in Morocco or </w:t>
      </w:r>
      <w:r w:rsidR="00AC742D" w:rsidRPr="002C4A8B">
        <w:rPr>
          <w:rFonts w:ascii="Arial" w:hAnsi="Arial" w:cs="Arial"/>
          <w:sz w:val="22"/>
          <w:szCs w:val="22"/>
          <w:lang w:eastAsia="zh-CN"/>
        </w:rPr>
        <w:t>Algeria,</w:t>
      </w:r>
      <w:r w:rsidRPr="002C4A8B">
        <w:rPr>
          <w:rFonts w:ascii="Arial" w:hAnsi="Arial" w:cs="Arial"/>
          <w:sz w:val="22"/>
          <w:szCs w:val="22"/>
          <w:lang w:eastAsia="zh-CN"/>
        </w:rPr>
        <w:t xml:space="preserve"> please proceed to the Canadian Embassy respectively in Rabat or Algiers to complete a PC8 passport application form in order to apply for a provisional travel document. </w:t>
      </w:r>
    </w:p>
    <w:p w:rsidR="002C4A8B" w:rsidRPr="002C4A8B" w:rsidRDefault="002C4A8B" w:rsidP="00471BD9">
      <w:pPr>
        <w:spacing w:before="100" w:beforeAutospacing="1" w:after="100" w:afterAutospacing="1"/>
        <w:rPr>
          <w:rFonts w:ascii="Arial" w:hAnsi="Arial" w:cs="Arial"/>
          <w:sz w:val="22"/>
          <w:szCs w:val="22"/>
          <w:lang w:eastAsia="zh-CN"/>
        </w:rPr>
      </w:pPr>
      <w:r w:rsidRPr="002C4A8B">
        <w:rPr>
          <w:rFonts w:ascii="Arial" w:hAnsi="Arial" w:cs="Arial"/>
          <w:sz w:val="22"/>
          <w:szCs w:val="22"/>
          <w:lang w:eastAsia="zh-CN"/>
        </w:rPr>
        <w:t>Specific processing times and appropriate fees may apply.</w:t>
      </w:r>
    </w:p>
    <w:p w:rsidR="002502A2" w:rsidRPr="002C4A8B" w:rsidRDefault="00471BD9" w:rsidP="00471BD9">
      <w:pPr>
        <w:spacing w:before="100" w:beforeAutospacing="1" w:after="100" w:afterAutospacing="1"/>
        <w:jc w:val="center"/>
        <w:rPr>
          <w:rFonts w:ascii="Arial" w:hAnsi="Arial" w:cs="Arial"/>
          <w:b/>
          <w:sz w:val="22"/>
          <w:szCs w:val="22"/>
          <w:lang w:eastAsia="zh-CN"/>
        </w:rPr>
      </w:pPr>
      <w:r w:rsidRPr="002C4A8B">
        <w:rPr>
          <w:rFonts w:ascii="Arial" w:hAnsi="Arial" w:cs="Arial"/>
          <w:b/>
          <w:sz w:val="22"/>
          <w:szCs w:val="22"/>
          <w:lang w:eastAsia="zh-CN"/>
        </w:rPr>
        <w:t>Further Information</w:t>
      </w:r>
    </w:p>
    <w:p w:rsidR="00524A51" w:rsidRPr="002C4A8B" w:rsidRDefault="00471BD9" w:rsidP="005D0CBB">
      <w:pPr>
        <w:spacing w:before="100" w:beforeAutospacing="1" w:after="100" w:afterAutospacing="1"/>
        <w:rPr>
          <w:rFonts w:ascii="Arial" w:hAnsi="Arial" w:cs="Arial"/>
          <w:sz w:val="22"/>
          <w:szCs w:val="22"/>
          <w:lang w:eastAsia="en-AU"/>
        </w:rPr>
      </w:pPr>
      <w:r w:rsidRPr="002C4A8B">
        <w:rPr>
          <w:rFonts w:ascii="Arial" w:hAnsi="Arial" w:cs="Arial"/>
          <w:bCs/>
          <w:sz w:val="22"/>
          <w:szCs w:val="22"/>
          <w:lang w:eastAsia="en-AU"/>
        </w:rPr>
        <w:t>For further information</w:t>
      </w:r>
      <w:r w:rsidR="00D7715B" w:rsidRPr="002C4A8B">
        <w:rPr>
          <w:rFonts w:ascii="Arial" w:hAnsi="Arial" w:cs="Arial"/>
          <w:bCs/>
          <w:sz w:val="22"/>
          <w:szCs w:val="22"/>
          <w:lang w:eastAsia="en-AU"/>
        </w:rPr>
        <w:t xml:space="preserve"> please contact</w:t>
      </w:r>
      <w:r w:rsidRPr="002C4A8B">
        <w:rPr>
          <w:rFonts w:ascii="Arial" w:hAnsi="Arial" w:cs="Arial"/>
          <w:bCs/>
          <w:sz w:val="22"/>
          <w:szCs w:val="22"/>
          <w:lang w:eastAsia="en-AU"/>
        </w:rPr>
        <w:t xml:space="preserve"> us by email </w:t>
      </w:r>
      <w:hyperlink r:id="rId15" w:history="1">
        <w:r w:rsidRPr="002C4A8B">
          <w:rPr>
            <w:rStyle w:val="Hyperlink"/>
            <w:rFonts w:ascii="Arial" w:hAnsi="Arial" w:cs="Arial"/>
            <w:bCs/>
            <w:sz w:val="22"/>
            <w:szCs w:val="22"/>
            <w:lang w:eastAsia="en-AU"/>
          </w:rPr>
          <w:t>consular.paris@dfat.gov.au</w:t>
        </w:r>
      </w:hyperlink>
      <w:r w:rsidRPr="002C4A8B">
        <w:rPr>
          <w:rFonts w:ascii="Arial" w:hAnsi="Arial" w:cs="Arial"/>
          <w:bCs/>
          <w:sz w:val="22"/>
          <w:szCs w:val="22"/>
          <w:lang w:eastAsia="en-AU"/>
        </w:rPr>
        <w:t xml:space="preserve"> or give us a call on +33 1 40 59 33 00 and ask to speak to a passport officer.</w:t>
      </w:r>
    </w:p>
    <w:sectPr w:rsidR="00524A51" w:rsidRPr="002C4A8B">
      <w:headerReference w:type="default" r:id="rId16"/>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804" w:rsidRDefault="00436804" w:rsidP="00436804">
      <w:r>
        <w:separator/>
      </w:r>
    </w:p>
  </w:endnote>
  <w:endnote w:type="continuationSeparator" w:id="0">
    <w:p w:rsidR="00436804" w:rsidRDefault="00436804" w:rsidP="0043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804" w:rsidRDefault="00436804">
    <w:pPr>
      <w:pStyle w:val="Footer"/>
    </w:pPr>
    <w:r>
      <w:t xml:space="preserve">Australian Embassy – Passport Section – PC8 Information Sheet </w:t>
    </w:r>
    <w:r w:rsidR="00A92463">
      <w:t xml:space="preserve">– </w:t>
    </w:r>
    <w:r w:rsidR="00C611E2">
      <w:t>August 2017</w:t>
    </w:r>
    <w:r>
      <w:t xml:space="preserve"> – </w:t>
    </w:r>
  </w:p>
  <w:p w:rsidR="00436804" w:rsidRDefault="00436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804" w:rsidRDefault="00436804" w:rsidP="00436804">
      <w:r>
        <w:separator/>
      </w:r>
    </w:p>
  </w:footnote>
  <w:footnote w:type="continuationSeparator" w:id="0">
    <w:p w:rsidR="00436804" w:rsidRDefault="00436804" w:rsidP="00436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801317"/>
      <w:docPartObj>
        <w:docPartGallery w:val="Page Numbers (Top of Page)"/>
        <w:docPartUnique/>
      </w:docPartObj>
    </w:sdtPr>
    <w:sdtEndPr>
      <w:rPr>
        <w:noProof/>
      </w:rPr>
    </w:sdtEndPr>
    <w:sdtContent>
      <w:p w:rsidR="00436804" w:rsidRDefault="00436804">
        <w:pPr>
          <w:pStyle w:val="Header"/>
        </w:pPr>
        <w:r>
          <w:fldChar w:fldCharType="begin"/>
        </w:r>
        <w:r>
          <w:instrText xml:space="preserve"> PAGE   \* MERGEFORMAT </w:instrText>
        </w:r>
        <w:r>
          <w:fldChar w:fldCharType="separate"/>
        </w:r>
        <w:r w:rsidR="00C611E2">
          <w:rPr>
            <w:noProof/>
          </w:rPr>
          <w:t>1</w:t>
        </w:r>
        <w:r>
          <w:rPr>
            <w:noProof/>
          </w:rPr>
          <w:fldChar w:fldCharType="end"/>
        </w:r>
      </w:p>
    </w:sdtContent>
  </w:sdt>
  <w:p w:rsidR="00436804" w:rsidRDefault="004368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68E7"/>
    <w:multiLevelType w:val="multilevel"/>
    <w:tmpl w:val="7132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C97F49"/>
    <w:multiLevelType w:val="multilevel"/>
    <w:tmpl w:val="D424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496710"/>
    <w:multiLevelType w:val="hybridMultilevel"/>
    <w:tmpl w:val="19E60456"/>
    <w:lvl w:ilvl="0" w:tplc="231EBA3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0EC6C86"/>
    <w:multiLevelType w:val="multilevel"/>
    <w:tmpl w:val="60EA7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8555CF"/>
    <w:multiLevelType w:val="multilevel"/>
    <w:tmpl w:val="5DE0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15B"/>
    <w:rsid w:val="00013E5C"/>
    <w:rsid w:val="0006767D"/>
    <w:rsid w:val="00090C82"/>
    <w:rsid w:val="000D69B1"/>
    <w:rsid w:val="000E7AD0"/>
    <w:rsid w:val="00143A3D"/>
    <w:rsid w:val="001B28BA"/>
    <w:rsid w:val="001C62BD"/>
    <w:rsid w:val="00200D4A"/>
    <w:rsid w:val="00205DC7"/>
    <w:rsid w:val="002502A2"/>
    <w:rsid w:val="002544FA"/>
    <w:rsid w:val="002A1FE5"/>
    <w:rsid w:val="002C4A8B"/>
    <w:rsid w:val="00334596"/>
    <w:rsid w:val="00344A74"/>
    <w:rsid w:val="00353BAF"/>
    <w:rsid w:val="00364DD1"/>
    <w:rsid w:val="00375D9D"/>
    <w:rsid w:val="00391D36"/>
    <w:rsid w:val="00401F0A"/>
    <w:rsid w:val="004213DA"/>
    <w:rsid w:val="00436804"/>
    <w:rsid w:val="00471BD9"/>
    <w:rsid w:val="004F121D"/>
    <w:rsid w:val="00506343"/>
    <w:rsid w:val="005143CA"/>
    <w:rsid w:val="00524A51"/>
    <w:rsid w:val="00536998"/>
    <w:rsid w:val="005C3D38"/>
    <w:rsid w:val="005D0CBB"/>
    <w:rsid w:val="00614E2E"/>
    <w:rsid w:val="00661EF7"/>
    <w:rsid w:val="00752314"/>
    <w:rsid w:val="007F5ADA"/>
    <w:rsid w:val="007F774B"/>
    <w:rsid w:val="00824BFB"/>
    <w:rsid w:val="00836C24"/>
    <w:rsid w:val="00845D5D"/>
    <w:rsid w:val="00867168"/>
    <w:rsid w:val="008C3F84"/>
    <w:rsid w:val="008D7E8F"/>
    <w:rsid w:val="00911D03"/>
    <w:rsid w:val="00913F38"/>
    <w:rsid w:val="00952ED4"/>
    <w:rsid w:val="00954901"/>
    <w:rsid w:val="00983E53"/>
    <w:rsid w:val="009B326D"/>
    <w:rsid w:val="00A14383"/>
    <w:rsid w:val="00A63BFB"/>
    <w:rsid w:val="00A92463"/>
    <w:rsid w:val="00A97EE1"/>
    <w:rsid w:val="00AA73F4"/>
    <w:rsid w:val="00AC742D"/>
    <w:rsid w:val="00AD4159"/>
    <w:rsid w:val="00B43478"/>
    <w:rsid w:val="00B62778"/>
    <w:rsid w:val="00C17DEB"/>
    <w:rsid w:val="00C26A26"/>
    <w:rsid w:val="00C31227"/>
    <w:rsid w:val="00C5592D"/>
    <w:rsid w:val="00C5646B"/>
    <w:rsid w:val="00C611E2"/>
    <w:rsid w:val="00C63A5F"/>
    <w:rsid w:val="00CD31C0"/>
    <w:rsid w:val="00D03DA8"/>
    <w:rsid w:val="00D2063A"/>
    <w:rsid w:val="00D22110"/>
    <w:rsid w:val="00D64185"/>
    <w:rsid w:val="00D6439E"/>
    <w:rsid w:val="00D7715B"/>
    <w:rsid w:val="00E06E62"/>
    <w:rsid w:val="00E152EE"/>
    <w:rsid w:val="00EC7B79"/>
    <w:rsid w:val="00F21BE0"/>
    <w:rsid w:val="00F74CB1"/>
    <w:rsid w:val="00FF5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73F4"/>
    <w:rPr>
      <w:color w:val="0000FF" w:themeColor="hyperlink"/>
      <w:u w:val="single"/>
    </w:rPr>
  </w:style>
  <w:style w:type="paragraph" w:styleId="ListParagraph">
    <w:name w:val="List Paragraph"/>
    <w:basedOn w:val="Normal"/>
    <w:uiPriority w:val="34"/>
    <w:qFormat/>
    <w:rsid w:val="00AA73F4"/>
    <w:pPr>
      <w:ind w:left="720"/>
      <w:contextualSpacing/>
    </w:pPr>
  </w:style>
  <w:style w:type="paragraph" w:styleId="BalloonText">
    <w:name w:val="Balloon Text"/>
    <w:basedOn w:val="Normal"/>
    <w:link w:val="BalloonTextChar"/>
    <w:rsid w:val="00401F0A"/>
    <w:rPr>
      <w:rFonts w:ascii="Tahoma" w:hAnsi="Tahoma" w:cs="Tahoma"/>
      <w:sz w:val="16"/>
      <w:szCs w:val="16"/>
    </w:rPr>
  </w:style>
  <w:style w:type="character" w:customStyle="1" w:styleId="BalloonTextChar">
    <w:name w:val="Balloon Text Char"/>
    <w:basedOn w:val="DefaultParagraphFont"/>
    <w:link w:val="BalloonText"/>
    <w:rsid w:val="00401F0A"/>
    <w:rPr>
      <w:rFonts w:ascii="Tahoma" w:hAnsi="Tahoma" w:cs="Tahoma"/>
      <w:sz w:val="16"/>
      <w:szCs w:val="16"/>
      <w:lang w:eastAsia="en-US"/>
    </w:rPr>
  </w:style>
  <w:style w:type="paragraph" w:styleId="Header">
    <w:name w:val="header"/>
    <w:basedOn w:val="Normal"/>
    <w:link w:val="HeaderChar"/>
    <w:uiPriority w:val="99"/>
    <w:rsid w:val="00436804"/>
    <w:pPr>
      <w:tabs>
        <w:tab w:val="center" w:pos="4513"/>
        <w:tab w:val="right" w:pos="9026"/>
      </w:tabs>
    </w:pPr>
  </w:style>
  <w:style w:type="character" w:customStyle="1" w:styleId="HeaderChar">
    <w:name w:val="Header Char"/>
    <w:basedOn w:val="DefaultParagraphFont"/>
    <w:link w:val="Header"/>
    <w:uiPriority w:val="99"/>
    <w:rsid w:val="00436804"/>
    <w:rPr>
      <w:sz w:val="24"/>
      <w:szCs w:val="24"/>
      <w:lang w:eastAsia="en-US"/>
    </w:rPr>
  </w:style>
  <w:style w:type="paragraph" w:styleId="Footer">
    <w:name w:val="footer"/>
    <w:basedOn w:val="Normal"/>
    <w:link w:val="FooterChar"/>
    <w:uiPriority w:val="99"/>
    <w:rsid w:val="00436804"/>
    <w:pPr>
      <w:tabs>
        <w:tab w:val="center" w:pos="4513"/>
        <w:tab w:val="right" w:pos="9026"/>
      </w:tabs>
    </w:pPr>
  </w:style>
  <w:style w:type="character" w:customStyle="1" w:styleId="FooterChar">
    <w:name w:val="Footer Char"/>
    <w:basedOn w:val="DefaultParagraphFont"/>
    <w:link w:val="Footer"/>
    <w:uiPriority w:val="99"/>
    <w:rsid w:val="00436804"/>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73F4"/>
    <w:rPr>
      <w:color w:val="0000FF" w:themeColor="hyperlink"/>
      <w:u w:val="single"/>
    </w:rPr>
  </w:style>
  <w:style w:type="paragraph" w:styleId="ListParagraph">
    <w:name w:val="List Paragraph"/>
    <w:basedOn w:val="Normal"/>
    <w:uiPriority w:val="34"/>
    <w:qFormat/>
    <w:rsid w:val="00AA73F4"/>
    <w:pPr>
      <w:ind w:left="720"/>
      <w:contextualSpacing/>
    </w:pPr>
  </w:style>
  <w:style w:type="paragraph" w:styleId="BalloonText">
    <w:name w:val="Balloon Text"/>
    <w:basedOn w:val="Normal"/>
    <w:link w:val="BalloonTextChar"/>
    <w:rsid w:val="00401F0A"/>
    <w:rPr>
      <w:rFonts w:ascii="Tahoma" w:hAnsi="Tahoma" w:cs="Tahoma"/>
      <w:sz w:val="16"/>
      <w:szCs w:val="16"/>
    </w:rPr>
  </w:style>
  <w:style w:type="character" w:customStyle="1" w:styleId="BalloonTextChar">
    <w:name w:val="Balloon Text Char"/>
    <w:basedOn w:val="DefaultParagraphFont"/>
    <w:link w:val="BalloonText"/>
    <w:rsid w:val="00401F0A"/>
    <w:rPr>
      <w:rFonts w:ascii="Tahoma" w:hAnsi="Tahoma" w:cs="Tahoma"/>
      <w:sz w:val="16"/>
      <w:szCs w:val="16"/>
      <w:lang w:eastAsia="en-US"/>
    </w:rPr>
  </w:style>
  <w:style w:type="paragraph" w:styleId="Header">
    <w:name w:val="header"/>
    <w:basedOn w:val="Normal"/>
    <w:link w:val="HeaderChar"/>
    <w:uiPriority w:val="99"/>
    <w:rsid w:val="00436804"/>
    <w:pPr>
      <w:tabs>
        <w:tab w:val="center" w:pos="4513"/>
        <w:tab w:val="right" w:pos="9026"/>
      </w:tabs>
    </w:pPr>
  </w:style>
  <w:style w:type="character" w:customStyle="1" w:styleId="HeaderChar">
    <w:name w:val="Header Char"/>
    <w:basedOn w:val="DefaultParagraphFont"/>
    <w:link w:val="Header"/>
    <w:uiPriority w:val="99"/>
    <w:rsid w:val="00436804"/>
    <w:rPr>
      <w:sz w:val="24"/>
      <w:szCs w:val="24"/>
      <w:lang w:eastAsia="en-US"/>
    </w:rPr>
  </w:style>
  <w:style w:type="paragraph" w:styleId="Footer">
    <w:name w:val="footer"/>
    <w:basedOn w:val="Normal"/>
    <w:link w:val="FooterChar"/>
    <w:uiPriority w:val="99"/>
    <w:rsid w:val="00436804"/>
    <w:pPr>
      <w:tabs>
        <w:tab w:val="center" w:pos="4513"/>
        <w:tab w:val="right" w:pos="9026"/>
      </w:tabs>
    </w:pPr>
  </w:style>
  <w:style w:type="character" w:customStyle="1" w:styleId="FooterChar">
    <w:name w:val="Footer Char"/>
    <w:basedOn w:val="DefaultParagraphFont"/>
    <w:link w:val="Footer"/>
    <w:uiPriority w:val="99"/>
    <w:rsid w:val="0043680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000814">
      <w:bodyDiv w:val="1"/>
      <w:marLeft w:val="0"/>
      <w:marRight w:val="0"/>
      <w:marTop w:val="0"/>
      <w:marBottom w:val="0"/>
      <w:divBdr>
        <w:top w:val="none" w:sz="0" w:space="0" w:color="auto"/>
        <w:left w:val="none" w:sz="0" w:space="0" w:color="auto"/>
        <w:bottom w:val="none" w:sz="0" w:space="0" w:color="auto"/>
        <w:right w:val="none" w:sz="0" w:space="0" w:color="auto"/>
      </w:divBdr>
      <w:divsChild>
        <w:div w:id="1341855926">
          <w:marLeft w:val="0"/>
          <w:marRight w:val="0"/>
          <w:marTop w:val="0"/>
          <w:marBottom w:val="0"/>
          <w:divBdr>
            <w:top w:val="none" w:sz="0" w:space="0" w:color="auto"/>
            <w:left w:val="none" w:sz="0" w:space="0" w:color="auto"/>
            <w:bottom w:val="none" w:sz="0" w:space="0" w:color="auto"/>
            <w:right w:val="none" w:sz="0" w:space="0" w:color="auto"/>
          </w:divBdr>
          <w:divsChild>
            <w:div w:id="20715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ssports.gov.au" TargetMode="External"/><Relationship Id="rId13" Type="http://schemas.openxmlformats.org/officeDocument/2006/relationships/hyperlink" Target="http://www.passports.gov.a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ustralia.gov.au/information-and-services/family-and-community/births-deaths-and-marriages-registr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ustralia.gov.au/information-and-services/family-and-community/births-deaths-and-marriages-registries" TargetMode="External"/><Relationship Id="rId5" Type="http://schemas.openxmlformats.org/officeDocument/2006/relationships/webSettings" Target="webSettings.xml"/><Relationship Id="rId15" Type="http://schemas.openxmlformats.org/officeDocument/2006/relationships/hyperlink" Target="mailto:consular.paris@dfat.gov.au" TargetMode="External"/><Relationship Id="rId10" Type="http://schemas.openxmlformats.org/officeDocument/2006/relationships/hyperlink" Target="http://www.border.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assports.gov.au" TargetMode="External"/><Relationship Id="rId14" Type="http://schemas.openxmlformats.org/officeDocument/2006/relationships/hyperlink" Target="http://smartraveller.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59C18677.dotm</Template>
  <TotalTime>4</TotalTime>
  <Pages>5</Pages>
  <Words>1863</Words>
  <Characters>9596</Characters>
  <Application>Microsoft Office Word</Application>
  <DocSecurity>0</DocSecurity>
  <Lines>196</Lines>
  <Paragraphs>65</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11447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Remy, Sylvain</dc:creator>
  <cp:lastModifiedBy>Remy, Sylvain</cp:lastModifiedBy>
  <cp:revision>2</cp:revision>
  <cp:lastPrinted>2015-12-01T15:00:00Z</cp:lastPrinted>
  <dcterms:created xsi:type="dcterms:W3CDTF">2017-08-01T14:16:00Z</dcterms:created>
  <dcterms:modified xsi:type="dcterms:W3CDTF">2017-08-01T14:16:00Z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5f71db15-7222-44b5-b445-18ca327ea3a2</vt:lpwstr>
  </property>
  <property fmtid="{D5CDD505-2E9C-101B-9397-08002B2CF9AE}" pid="3" name="SEC">
    <vt:lpwstr>UNCLASSIFIED</vt:lpwstr>
  </property>
  <property fmtid="{D5CDD505-2E9C-101B-9397-08002B2CF9AE}" pid="4" name="DLM">
    <vt:lpwstr>No DLM</vt:lpwstr>
  </property>
</Properties>
</file>